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6E12B" w14:textId="77777777" w:rsidR="008A332F" w:rsidRDefault="007E16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A192ADB" w14:textId="035F0AE5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53E7A">
        <w:rPr>
          <w:rFonts w:ascii="Arial" w:hAnsi="Arial" w:cs="Arial"/>
          <w:b/>
          <w:color w:val="auto"/>
          <w:sz w:val="24"/>
          <w:szCs w:val="24"/>
        </w:rPr>
        <w:t>I</w:t>
      </w:r>
      <w:r w:rsidR="00B05AD5">
        <w:rPr>
          <w:rFonts w:ascii="Arial" w:hAnsi="Arial" w:cs="Arial"/>
          <w:b/>
          <w:color w:val="auto"/>
          <w:sz w:val="24"/>
          <w:szCs w:val="24"/>
        </w:rPr>
        <w:t>I</w:t>
      </w:r>
      <w:r w:rsidR="00E53E7A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</w:p>
    <w:p w14:paraId="228DCD55" w14:textId="77777777" w:rsidR="007E1691" w:rsidRPr="007E1691" w:rsidRDefault="007E1691" w:rsidP="007E16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53E677CF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50AEB1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936C1" w14:textId="77777777" w:rsidR="00CA516B" w:rsidRPr="002D4C43" w:rsidRDefault="00143E2F" w:rsidP="00467CA7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2D4C43">
              <w:rPr>
                <w:rFonts w:ascii="Arial" w:hAnsi="Arial" w:cs="Arial"/>
                <w:i/>
                <w:sz w:val="20"/>
              </w:rPr>
              <w:t>„Cyfrowa rekonstrukcja i digitalizacja  polskich filmów fabularnych, dokumentalnych i animowanych w celu zapewnienia dostępu na wszystkich polach dystrybucji (kino, telewizja, Internet, urządzenia mobilne) oraz zachowania dla przyszłych pokoleń polskiego dziedzi</w:t>
            </w:r>
            <w:r w:rsidRPr="002D4C43">
              <w:rPr>
                <w:rFonts w:ascii="Arial" w:hAnsi="Arial" w:cs="Arial"/>
                <w:i/>
                <w:sz w:val="20"/>
              </w:rPr>
              <w:t>c</w:t>
            </w:r>
            <w:r w:rsidR="00467CA7">
              <w:rPr>
                <w:rFonts w:ascii="Arial" w:hAnsi="Arial" w:cs="Arial"/>
                <w:i/>
                <w:sz w:val="20"/>
              </w:rPr>
              <w:t>twa filmowego”</w:t>
            </w:r>
          </w:p>
        </w:tc>
      </w:tr>
      <w:tr w:rsidR="00CA516B" w:rsidRPr="002B50C0" w14:paraId="33DED51A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8F170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C87A" w14:textId="77777777" w:rsidR="00CA516B" w:rsidRPr="002D4C43" w:rsidRDefault="00E53E7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8DF">
              <w:rPr>
                <w:rFonts w:ascii="Arial" w:hAnsi="Arial" w:cs="Arial"/>
                <w:sz w:val="18"/>
                <w:szCs w:val="18"/>
              </w:rPr>
              <w:t xml:space="preserve"> Kultury  i Dziedzictwa Narodowego</w:t>
            </w:r>
          </w:p>
        </w:tc>
      </w:tr>
      <w:tr w:rsidR="00CA516B" w:rsidRPr="0030196F" w14:paraId="54C7F401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A205B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0F01B" w14:textId="77777777" w:rsidR="00CA516B" w:rsidRPr="002D4C43" w:rsidRDefault="00143E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1CCBD546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E8AD0C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3614E" w14:textId="77777777" w:rsidR="00CA516B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</w:t>
            </w:r>
          </w:p>
          <w:p w14:paraId="25F8ACCD" w14:textId="77777777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KADR</w:t>
            </w:r>
          </w:p>
          <w:p w14:paraId="500A088B" w14:textId="77777777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ZEBRA</w:t>
            </w:r>
          </w:p>
          <w:p w14:paraId="2BF68EB2" w14:textId="77777777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TOR</w:t>
            </w:r>
          </w:p>
          <w:p w14:paraId="2CCD001B" w14:textId="77777777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4F89E38D" w14:textId="77777777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Miniatur Filmowych</w:t>
            </w:r>
          </w:p>
          <w:p w14:paraId="77EB6698" w14:textId="529403BD"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KRONIKA</w:t>
            </w:r>
            <w:r w:rsidR="00B05AD5">
              <w:rPr>
                <w:rFonts w:ascii="Arial" w:hAnsi="Arial" w:cs="Arial"/>
                <w:i/>
                <w:sz w:val="18"/>
                <w:szCs w:val="18"/>
              </w:rPr>
              <w:t>/zlikwidowana z dniem 31 maja 2019 r. – oczekujemy na aneks do umowy z CPPC/</w:t>
            </w:r>
          </w:p>
        </w:tc>
      </w:tr>
      <w:tr w:rsidR="00CA516B" w:rsidRPr="002B50C0" w14:paraId="28082B8C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C1A23D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E6C2" w14:textId="77777777" w:rsidR="00CA516B" w:rsidRDefault="00705CEB" w:rsidP="009D2FA4">
            <w:pPr>
              <w:spacing w:line="276" w:lineRule="auto"/>
              <w:rPr>
                <w:ins w:id="1" w:author="Autor"/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Projekt  współfinansowany przez Unię Europejską ze środków Europejskiego Funduszu Rozwoju Regionalnego w ramach Poddziałania 2.3.2 „Cyfrowe ud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>stępnienie zasob</w:t>
            </w:r>
            <w:r w:rsidR="008D2FF8" w:rsidRPr="002D4C43">
              <w:rPr>
                <w:rFonts w:ascii="Arial" w:hAnsi="Arial" w:cs="Arial"/>
                <w:sz w:val="18"/>
                <w:szCs w:val="18"/>
              </w:rPr>
              <w:t>ó</w:t>
            </w:r>
            <w:r w:rsidRPr="002D4C43">
              <w:rPr>
                <w:rFonts w:ascii="Arial" w:hAnsi="Arial" w:cs="Arial"/>
                <w:sz w:val="18"/>
                <w:szCs w:val="18"/>
              </w:rPr>
              <w:t>w kultury”</w:t>
            </w:r>
            <w:r w:rsidR="00067447">
              <w:rPr>
                <w:rFonts w:ascii="Arial" w:hAnsi="Arial" w:cs="Arial"/>
                <w:sz w:val="18"/>
                <w:szCs w:val="18"/>
              </w:rPr>
              <w:t xml:space="preserve"> Program Operacyjny</w:t>
            </w:r>
            <w:r w:rsidR="00067447" w:rsidRPr="002D4C43">
              <w:rPr>
                <w:rFonts w:ascii="Arial" w:hAnsi="Arial" w:cs="Arial"/>
                <w:sz w:val="18"/>
                <w:szCs w:val="18"/>
              </w:rPr>
              <w:t xml:space="preserve"> Polska Cyfrowa na lata 2014-2020</w:t>
            </w:r>
          </w:p>
          <w:p w14:paraId="04969033" w14:textId="77777777" w:rsidR="00FD4233" w:rsidRPr="002D4C43" w:rsidRDefault="00FD423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  <w:p w14:paraId="1F26A156" w14:textId="77777777" w:rsidR="00705CEB" w:rsidRPr="002D4C43" w:rsidRDefault="00705CEB" w:rsidP="001B04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5DA6F741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7B626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47A699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0FEAC" w14:textId="77777777" w:rsidR="00CA516B" w:rsidRPr="002D4C43" w:rsidRDefault="00705C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Całkowity koszt projektu: 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108</w:t>
            </w:r>
            <w:r w:rsidR="007120CD">
              <w:rPr>
                <w:rStyle w:val="td-label-value"/>
                <w:rFonts w:ascii="Arial" w:hAnsi="Arial" w:cs="Arial"/>
                <w:sz w:val="18"/>
                <w:szCs w:val="18"/>
              </w:rPr>
              <w:t> 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476</w:t>
            </w:r>
            <w:r w:rsidR="00C80898">
              <w:rPr>
                <w:rStyle w:val="td-label-value"/>
                <w:rFonts w:ascii="Arial" w:hAnsi="Arial" w:cs="Arial"/>
                <w:sz w:val="18"/>
                <w:szCs w:val="18"/>
              </w:rPr>
              <w:t> 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873,18</w:t>
            </w:r>
            <w:r w:rsidR="007120CD">
              <w:rPr>
                <w:rStyle w:val="td-label-value"/>
                <w:rFonts w:ascii="Arial" w:hAnsi="Arial" w:cs="Arial"/>
                <w:sz w:val="18"/>
                <w:szCs w:val="18"/>
              </w:rPr>
              <w:t xml:space="preserve"> </w:t>
            </w:r>
            <w:r w:rsidRPr="00B9564F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CA516B" w:rsidRPr="002B50C0" w14:paraId="2BB534B4" w14:textId="77777777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68729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701265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8610C" w14:textId="77777777" w:rsidR="00CA516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21FDEDA" w14:textId="77777777" w:rsidR="00705CE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listopada 2020 r. </w:t>
            </w:r>
          </w:p>
        </w:tc>
      </w:tr>
    </w:tbl>
    <w:p w14:paraId="61B3994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20B57D6" w14:textId="77777777" w:rsidR="004C1D48" w:rsidRPr="002D4C43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ab/>
      </w:r>
      <w:r w:rsidR="0008182B" w:rsidRPr="002D4C43">
        <w:rPr>
          <w:rFonts w:ascii="Arial" w:hAnsi="Arial" w:cs="Arial"/>
          <w:color w:val="auto"/>
          <w:sz w:val="18"/>
          <w:szCs w:val="18"/>
        </w:rPr>
        <w:t>Nie dotyczy</w:t>
      </w:r>
    </w:p>
    <w:p w14:paraId="483584E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D42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207A9F3A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83996A5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4551F4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09D600D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D4C43" w14:paraId="74A0F2CB" w14:textId="77777777">
        <w:tc>
          <w:tcPr>
            <w:tcW w:w="2972" w:type="dxa"/>
          </w:tcPr>
          <w:p w14:paraId="1B3B3902" w14:textId="702E156A" w:rsidR="00907F6D" w:rsidRPr="00B9564F" w:rsidRDefault="003001D1" w:rsidP="00B9564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52,77%</w:t>
            </w:r>
          </w:p>
        </w:tc>
        <w:tc>
          <w:tcPr>
            <w:tcW w:w="3260" w:type="dxa"/>
          </w:tcPr>
          <w:p w14:paraId="4A06B966" w14:textId="77777777" w:rsidR="008D2FF8" w:rsidRPr="00B9564F" w:rsidRDefault="008D2FF8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035651" w14:textId="6BBB5E4F" w:rsidR="00F07C3D" w:rsidRPr="00B9564F" w:rsidRDefault="00D30DD2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A51BFA">
              <w:rPr>
                <w:rFonts w:ascii="Arial" w:hAnsi="Arial" w:cs="Arial"/>
                <w:sz w:val="18"/>
                <w:szCs w:val="20"/>
              </w:rPr>
              <w:t>24,16</w:t>
            </w:r>
            <w:r w:rsidR="002D13C7" w:rsidRPr="00A51BF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E136094" w14:textId="2B38F594" w:rsidR="00907F6D" w:rsidRPr="00B9564F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86CF10D" w14:textId="77777777" w:rsidR="00972FC0" w:rsidRPr="003C5EA3" w:rsidRDefault="00972FC0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6826AF" w14:textId="330B0EA8" w:rsidR="00907F6D" w:rsidRPr="003C5EA3" w:rsidRDefault="00315145" w:rsidP="00D30B4E">
            <w:pPr>
              <w:rPr>
                <w:rFonts w:ascii="Arial" w:hAnsi="Arial" w:cs="Arial"/>
                <w:sz w:val="18"/>
                <w:szCs w:val="20"/>
              </w:rPr>
            </w:pPr>
            <w:r w:rsidRPr="00A51BFA">
              <w:rPr>
                <w:rFonts w:ascii="Arial" w:hAnsi="Arial" w:cs="Arial"/>
                <w:sz w:val="18"/>
                <w:szCs w:val="20"/>
              </w:rPr>
              <w:t>58,48</w:t>
            </w:r>
            <w:r w:rsidR="002D13C7" w:rsidRPr="00B9564F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5D8F532D" w14:textId="77777777" w:rsidR="002B50C0" w:rsidRDefault="002B50C0" w:rsidP="002B50C0">
      <w:pPr>
        <w:pStyle w:val="Nagwek3"/>
        <w:spacing w:after="200"/>
        <w:rPr>
          <w:rStyle w:val="Nagwek2Znak"/>
          <w:color w:val="auto"/>
        </w:rPr>
      </w:pPr>
    </w:p>
    <w:p w14:paraId="5E76C1E2" w14:textId="77777777" w:rsidR="00BB6B6B" w:rsidRDefault="00BB6B6B" w:rsidP="00BB6B6B"/>
    <w:p w14:paraId="0CF8E175" w14:textId="77777777" w:rsidR="00BB6B6B" w:rsidRDefault="00BB6B6B" w:rsidP="00BB6B6B"/>
    <w:p w14:paraId="42EDFDA0" w14:textId="77777777" w:rsidR="00BB6B6B" w:rsidRPr="00BB6B6B" w:rsidRDefault="00BB6B6B" w:rsidP="00BB6B6B"/>
    <w:p w14:paraId="3F27BED6" w14:textId="77777777" w:rsidR="00E42938" w:rsidRPr="002D4C4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2D4C4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2D4C4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72D0FE2B" w14:textId="77777777" w:rsidR="00CF2E64" w:rsidRPr="002D4C4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4"/>
        <w:gridCol w:w="1598"/>
        <w:gridCol w:w="1306"/>
        <w:gridCol w:w="1955"/>
        <w:gridCol w:w="2666"/>
      </w:tblGrid>
      <w:tr w:rsidR="004350B8" w:rsidRPr="002D4C43" w14:paraId="37CC787C" w14:textId="77777777" w:rsidTr="0076796E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14:paraId="56B39D13" w14:textId="77777777" w:rsidR="004350B8" w:rsidRPr="002D4C4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9DB9A5" w14:textId="77777777"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D4C4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4E7BD52" w14:textId="77777777"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55" w:type="dxa"/>
            <w:shd w:val="clear" w:color="auto" w:fill="D0CECE" w:themeFill="background2" w:themeFillShade="E6"/>
          </w:tcPr>
          <w:p w14:paraId="1956A61E" w14:textId="77777777"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666" w:type="dxa"/>
            <w:shd w:val="clear" w:color="auto" w:fill="D0CECE" w:themeFill="background2" w:themeFillShade="E6"/>
          </w:tcPr>
          <w:p w14:paraId="2C2F90A3" w14:textId="77777777"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F5EB5" w:rsidRPr="002D4C43" w14:paraId="345A4AEE" w14:textId="77777777" w:rsidTr="0076796E">
        <w:tc>
          <w:tcPr>
            <w:tcW w:w="2114" w:type="dxa"/>
          </w:tcPr>
          <w:p w14:paraId="3A36FA86" w14:textId="77777777" w:rsidR="00BF5EB5" w:rsidRPr="001C0E92" w:rsidRDefault="00BF5E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robocza studium wykonalności projektu.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B979" w14:textId="77777777" w:rsidR="00392520" w:rsidRPr="00F852C5" w:rsidRDefault="00392520" w:rsidP="00AC001C">
            <w:pPr>
              <w:autoSpaceDE w:val="0"/>
              <w:autoSpaceDN w:val="0"/>
              <w:adjustRightInd w:val="0"/>
              <w:jc w:val="center"/>
            </w:pPr>
          </w:p>
          <w:p w14:paraId="2A194C26" w14:textId="77777777" w:rsidR="00BF5EB5" w:rsidRPr="001C0E92" w:rsidRDefault="00AC001C" w:rsidP="00AC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78B0494" w14:textId="77777777" w:rsidR="00BF5EB5" w:rsidRPr="00D30B4E" w:rsidRDefault="00D30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0B4E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14:paraId="1B3B7324" w14:textId="77777777" w:rsidR="00BF5EB5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14:paraId="52BCE998" w14:textId="77777777" w:rsidR="00BF5EB5" w:rsidRPr="001C0E92" w:rsidRDefault="00BF5EB5" w:rsidP="00EE489E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1C0E92">
              <w:rPr>
                <w:rFonts w:ascii="Arial" w:hAnsi="Arial" w:cs="Arial"/>
                <w:sz w:val="18"/>
                <w:szCs w:val="18"/>
              </w:rPr>
              <w:t>z</w:t>
            </w:r>
            <w:r w:rsidRPr="001C0E92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392520" w:rsidRPr="002D4C43" w14:paraId="4DD788A9" w14:textId="77777777" w:rsidTr="0076796E">
        <w:tc>
          <w:tcPr>
            <w:tcW w:w="2114" w:type="dxa"/>
          </w:tcPr>
          <w:p w14:paraId="06F956B8" w14:textId="77777777" w:rsidR="00392520" w:rsidRPr="001C0E92" w:rsidRDefault="00392520" w:rsidP="00D26B38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ostateczna studium wykonalności projektu.</w:t>
            </w:r>
          </w:p>
        </w:tc>
        <w:tc>
          <w:tcPr>
            <w:tcW w:w="1598" w:type="dxa"/>
            <w:vAlign w:val="center"/>
          </w:tcPr>
          <w:p w14:paraId="2680848C" w14:textId="77777777"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AF13" w14:textId="77777777"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6E38EF" w14:textId="77777777"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8AD1CF" w14:textId="77777777" w:rsidR="00392520" w:rsidRPr="00AC001C" w:rsidRDefault="00AC001C" w:rsidP="00AC0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3B9FD9C0" w14:textId="77777777"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7175C9" w14:textId="77777777" w:rsidR="00392520" w:rsidRP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</w:pPr>
          </w:p>
        </w:tc>
        <w:tc>
          <w:tcPr>
            <w:tcW w:w="1306" w:type="dxa"/>
            <w:vAlign w:val="center"/>
          </w:tcPr>
          <w:p w14:paraId="61C09475" w14:textId="77777777"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14:paraId="340C30D5" w14:textId="77777777"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14:paraId="52BA3D89" w14:textId="77777777" w:rsidR="00392520" w:rsidRPr="001C0E92" w:rsidRDefault="00392520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1C0E92">
              <w:rPr>
                <w:rFonts w:ascii="Arial" w:hAnsi="Arial" w:cs="Arial"/>
                <w:sz w:val="18"/>
                <w:szCs w:val="18"/>
              </w:rPr>
              <w:t>z</w:t>
            </w:r>
            <w:r w:rsidRPr="001C0E92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392520" w:rsidRPr="002D4C43" w14:paraId="49264192" w14:textId="77777777" w:rsidTr="0076796E">
        <w:tc>
          <w:tcPr>
            <w:tcW w:w="2114" w:type="dxa"/>
          </w:tcPr>
          <w:p w14:paraId="60A297B4" w14:textId="77777777"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digitalizacji.</w:t>
            </w:r>
          </w:p>
        </w:tc>
        <w:tc>
          <w:tcPr>
            <w:tcW w:w="1598" w:type="dxa"/>
            <w:vMerge w:val="restart"/>
          </w:tcPr>
          <w:p w14:paraId="58A2CC33" w14:textId="77777777" w:rsidR="00AC001C" w:rsidRDefault="00AC001C" w:rsidP="00392520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7880AB5F" w14:textId="77777777"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7B3B5C76" w14:textId="77777777"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2F570BEF" w14:textId="77777777"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3971AD69" w14:textId="77777777" w:rsidR="00AC001C" w:rsidRPr="00392520" w:rsidRDefault="00AC001C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B93" w:rsidRPr="004D1882">
              <w:rPr>
                <w:rFonts w:ascii="Arial" w:hAnsi="Arial" w:cs="Arial"/>
                <w:sz w:val="18"/>
                <w:szCs w:val="18"/>
              </w:rPr>
              <w:t>4</w:t>
            </w:r>
            <w:r w:rsidR="002F2B93" w:rsidRPr="002F2B93">
              <w:rPr>
                <w:rFonts w:ascii="Arial" w:hAnsi="Arial" w:cs="Arial"/>
                <w:b/>
                <w:sz w:val="18"/>
                <w:szCs w:val="18"/>
              </w:rPr>
              <w:t xml:space="preserve"> -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3 400,00</w:t>
            </w:r>
            <w:ins w:id="2" w:author="Autor">
              <w:r w:rsidR="004D1882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="004D1882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91669F6" w14:textId="77777777" w:rsidR="00392520" w:rsidRDefault="002F2B93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C001C" w:rsidRPr="00392520">
              <w:rPr>
                <w:rFonts w:ascii="Arial" w:hAnsi="Arial" w:cs="Arial"/>
                <w:sz w:val="18"/>
                <w:szCs w:val="18"/>
              </w:rPr>
              <w:t>1 812,00 TB</w:t>
            </w:r>
          </w:p>
          <w:p w14:paraId="4BEBF3E2" w14:textId="77777777" w:rsidR="00AC001C" w:rsidRPr="00AC001C" w:rsidRDefault="00AC001C" w:rsidP="00AC001C">
            <w:pPr>
              <w:autoSpaceDE w:val="0"/>
              <w:autoSpaceDN w:val="0"/>
              <w:adjustRightInd w:val="0"/>
              <w:ind w:left="-6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35F8060F" w14:textId="77777777" w:rsidR="00392520" w:rsidRPr="001C0E92" w:rsidRDefault="00FF26A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05-2019</w:t>
            </w:r>
          </w:p>
        </w:tc>
        <w:tc>
          <w:tcPr>
            <w:tcW w:w="1955" w:type="dxa"/>
            <w:vAlign w:val="center"/>
          </w:tcPr>
          <w:p w14:paraId="070D48F1" w14:textId="07C28F65" w:rsidR="00392520" w:rsidRPr="001C0E92" w:rsidRDefault="009E0FBC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666" w:type="dxa"/>
            <w:vAlign w:val="center"/>
          </w:tcPr>
          <w:p w14:paraId="23B3F0B6" w14:textId="5E198FA6" w:rsidR="002A1A7D" w:rsidRPr="003C5EA3" w:rsidRDefault="009E0FBC" w:rsidP="00FE0BDE">
            <w:pPr>
              <w:spacing w:before="240" w:after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E0BDE">
              <w:rPr>
                <w:rFonts w:ascii="Arial" w:hAnsi="Arial" w:cs="Arial"/>
                <w:sz w:val="18"/>
                <w:szCs w:val="18"/>
              </w:rPr>
              <w:t xml:space="preserve"> /z wyjątkiem 871 minut  na rekonstrukcję an</w:t>
            </w:r>
            <w:r w:rsidR="00FE0BDE">
              <w:rPr>
                <w:rFonts w:ascii="Arial" w:hAnsi="Arial" w:cs="Arial"/>
                <w:sz w:val="18"/>
                <w:szCs w:val="18"/>
              </w:rPr>
              <w:t>i</w:t>
            </w:r>
            <w:r w:rsidR="00FE0BDE">
              <w:rPr>
                <w:rFonts w:ascii="Arial" w:hAnsi="Arial" w:cs="Arial"/>
                <w:sz w:val="18"/>
                <w:szCs w:val="18"/>
              </w:rPr>
              <w:t>macji Partnera nr 6</w:t>
            </w:r>
            <w:r w:rsidR="00C16BC9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392520" w:rsidRPr="002D4C43" w14:paraId="6840C983" w14:textId="77777777" w:rsidTr="0076796E">
        <w:tc>
          <w:tcPr>
            <w:tcW w:w="2114" w:type="dxa"/>
          </w:tcPr>
          <w:p w14:paraId="5BAE5481" w14:textId="77777777"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Podpisanie umów z wykonawcami procesu rekonstrukcji.</w:t>
            </w:r>
          </w:p>
        </w:tc>
        <w:tc>
          <w:tcPr>
            <w:tcW w:w="1598" w:type="dxa"/>
            <w:vMerge/>
          </w:tcPr>
          <w:p w14:paraId="49ECCA3B" w14:textId="77777777" w:rsidR="00392520" w:rsidRPr="001C0E92" w:rsidRDefault="00392520" w:rsidP="00AC001C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1C170C75" w14:textId="77777777" w:rsidR="00392520" w:rsidRPr="001C0E92" w:rsidRDefault="00FF26A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06-2019</w:t>
            </w:r>
          </w:p>
        </w:tc>
        <w:tc>
          <w:tcPr>
            <w:tcW w:w="1955" w:type="dxa"/>
            <w:vAlign w:val="center"/>
          </w:tcPr>
          <w:p w14:paraId="3B45A1DF" w14:textId="526CF8F0" w:rsidR="00392520" w:rsidRPr="001C0E92" w:rsidRDefault="009E0FBC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666" w:type="dxa"/>
            <w:vAlign w:val="center"/>
          </w:tcPr>
          <w:p w14:paraId="795FB8C8" w14:textId="57BCFBA4" w:rsidR="00392520" w:rsidRPr="003C5EA3" w:rsidRDefault="009E0FBC" w:rsidP="00E834B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C16BC9">
              <w:rPr>
                <w:rFonts w:ascii="Arial" w:hAnsi="Arial" w:cs="Arial"/>
                <w:sz w:val="18"/>
                <w:szCs w:val="18"/>
              </w:rPr>
              <w:t>/z wyjątkiem 871 minut  na rekonstrukcję an</w:t>
            </w:r>
            <w:r w:rsidR="00C16BC9">
              <w:rPr>
                <w:rFonts w:ascii="Arial" w:hAnsi="Arial" w:cs="Arial"/>
                <w:sz w:val="18"/>
                <w:szCs w:val="18"/>
              </w:rPr>
              <w:t>i</w:t>
            </w:r>
            <w:r w:rsidR="00C16BC9">
              <w:rPr>
                <w:rFonts w:ascii="Arial" w:hAnsi="Arial" w:cs="Arial"/>
                <w:sz w:val="18"/>
                <w:szCs w:val="18"/>
              </w:rPr>
              <w:t>macji Partnera nr 6/</w:t>
            </w:r>
          </w:p>
        </w:tc>
      </w:tr>
      <w:tr w:rsidR="00E53E7A" w:rsidRPr="002D4C43" w14:paraId="6EE14B8A" w14:textId="77777777" w:rsidTr="0076796E">
        <w:tc>
          <w:tcPr>
            <w:tcW w:w="2114" w:type="dxa"/>
          </w:tcPr>
          <w:p w14:paraId="187FA658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głównych pr</w:t>
            </w:r>
            <w:r w:rsidRPr="001C0E92">
              <w:rPr>
                <w:rFonts w:ascii="Arial" w:hAnsi="Arial" w:cs="Arial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sz w:val="18"/>
                <w:szCs w:val="18"/>
              </w:rPr>
              <w:t>duktów projektu -pierwszych 30% zr</w:t>
            </w:r>
            <w:r w:rsidRPr="001C0E92">
              <w:rPr>
                <w:rFonts w:ascii="Arial" w:hAnsi="Arial" w:cs="Arial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sz w:val="18"/>
                <w:szCs w:val="18"/>
              </w:rPr>
              <w:t>riałów filmowych.</w:t>
            </w:r>
          </w:p>
        </w:tc>
        <w:tc>
          <w:tcPr>
            <w:tcW w:w="1598" w:type="dxa"/>
            <w:vMerge/>
          </w:tcPr>
          <w:p w14:paraId="741D4C31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2300E5EB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02-2019</w:t>
            </w:r>
          </w:p>
        </w:tc>
        <w:tc>
          <w:tcPr>
            <w:tcW w:w="1955" w:type="dxa"/>
            <w:vAlign w:val="center"/>
          </w:tcPr>
          <w:p w14:paraId="7481346C" w14:textId="5C32C82D" w:rsidR="00E53E7A" w:rsidRPr="001C0E92" w:rsidRDefault="00CD36C6" w:rsidP="0011001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E53E7A">
              <w:rPr>
                <w:rFonts w:ascii="Arial" w:hAnsi="Arial" w:cs="Arial"/>
                <w:sz w:val="18"/>
                <w:szCs w:val="18"/>
              </w:rPr>
              <w:t>-2019</w:t>
            </w:r>
            <w:r w:rsidR="00110012">
              <w:rPr>
                <w:rFonts w:ascii="Arial" w:hAnsi="Arial" w:cs="Arial"/>
                <w:sz w:val="18"/>
                <w:szCs w:val="18"/>
              </w:rPr>
              <w:t xml:space="preserve"> /w raporcie za I kw</w:t>
            </w:r>
            <w:r w:rsidR="00FE4BB5">
              <w:rPr>
                <w:rFonts w:ascii="Arial" w:hAnsi="Arial" w:cs="Arial"/>
                <w:sz w:val="18"/>
                <w:szCs w:val="18"/>
              </w:rPr>
              <w:t>.</w:t>
            </w:r>
            <w:r w:rsidR="00110012">
              <w:rPr>
                <w:rFonts w:ascii="Arial" w:hAnsi="Arial" w:cs="Arial"/>
                <w:sz w:val="18"/>
                <w:szCs w:val="18"/>
              </w:rPr>
              <w:t xml:space="preserve"> omyłkowo wpisano datę rz</w:t>
            </w:r>
            <w:r w:rsidR="00110012">
              <w:rPr>
                <w:rFonts w:ascii="Arial" w:hAnsi="Arial" w:cs="Arial"/>
                <w:sz w:val="18"/>
                <w:szCs w:val="18"/>
              </w:rPr>
              <w:t>e</w:t>
            </w:r>
            <w:r w:rsidR="00110012">
              <w:rPr>
                <w:rFonts w:ascii="Arial" w:hAnsi="Arial" w:cs="Arial"/>
                <w:sz w:val="18"/>
                <w:szCs w:val="18"/>
              </w:rPr>
              <w:t>czywistego  osi</w:t>
            </w:r>
            <w:r w:rsidR="00110012">
              <w:rPr>
                <w:rFonts w:ascii="Arial" w:hAnsi="Arial" w:cs="Arial"/>
                <w:sz w:val="18"/>
                <w:szCs w:val="18"/>
              </w:rPr>
              <w:t>ą</w:t>
            </w:r>
            <w:r w:rsidR="00110012">
              <w:rPr>
                <w:rFonts w:ascii="Arial" w:hAnsi="Arial" w:cs="Arial"/>
                <w:sz w:val="18"/>
                <w:szCs w:val="18"/>
              </w:rPr>
              <w:t>gnięcia kamienia milowego/</w:t>
            </w:r>
          </w:p>
        </w:tc>
        <w:tc>
          <w:tcPr>
            <w:tcW w:w="2666" w:type="dxa"/>
            <w:vAlign w:val="center"/>
          </w:tcPr>
          <w:p w14:paraId="1BC4FB16" w14:textId="467FB2F6" w:rsidR="00E53E7A" w:rsidRPr="001C0E92" w:rsidRDefault="00E53E7A" w:rsidP="00A51BF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E53E7A" w:rsidRPr="002D4C43" w14:paraId="529EFCA1" w14:textId="77777777" w:rsidTr="0076796E">
        <w:tc>
          <w:tcPr>
            <w:tcW w:w="2114" w:type="dxa"/>
            <w:vAlign w:val="center"/>
          </w:tcPr>
          <w:p w14:paraId="541BD116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głównych pr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duktów projektu -pierwszych 30% zr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riałów filmowych.</w:t>
            </w:r>
          </w:p>
        </w:tc>
        <w:tc>
          <w:tcPr>
            <w:tcW w:w="1598" w:type="dxa"/>
            <w:vMerge/>
          </w:tcPr>
          <w:p w14:paraId="4A311ED2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5978325B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02-2020</w:t>
            </w:r>
          </w:p>
        </w:tc>
        <w:tc>
          <w:tcPr>
            <w:tcW w:w="1955" w:type="dxa"/>
            <w:vAlign w:val="center"/>
          </w:tcPr>
          <w:p w14:paraId="7330C59E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311A2234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14:paraId="5133D42F" w14:textId="77777777" w:rsidTr="0076796E">
        <w:tc>
          <w:tcPr>
            <w:tcW w:w="2114" w:type="dxa"/>
            <w:vAlign w:val="center"/>
          </w:tcPr>
          <w:p w14:paraId="384EA13A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głównych pr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duktów projektu -pierwszych 40% zr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konstruowanych mat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riałów filmowych</w:t>
            </w:r>
          </w:p>
        </w:tc>
        <w:tc>
          <w:tcPr>
            <w:tcW w:w="1598" w:type="dxa"/>
            <w:vMerge/>
          </w:tcPr>
          <w:p w14:paraId="3B8C07C3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06128794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955" w:type="dxa"/>
            <w:vAlign w:val="center"/>
          </w:tcPr>
          <w:p w14:paraId="0FE7F40A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5089CABF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14:paraId="27860264" w14:textId="77777777" w:rsidTr="0076796E">
        <w:tc>
          <w:tcPr>
            <w:tcW w:w="2114" w:type="dxa"/>
            <w:vAlign w:val="center"/>
          </w:tcPr>
          <w:p w14:paraId="4C5FDDE6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Realizacja postępowań w celu wyboru wyk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nawcy.</w:t>
            </w:r>
          </w:p>
        </w:tc>
        <w:tc>
          <w:tcPr>
            <w:tcW w:w="1598" w:type="dxa"/>
            <w:vAlign w:val="center"/>
          </w:tcPr>
          <w:p w14:paraId="14D09DB2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23E60AD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08-2018</w:t>
            </w:r>
          </w:p>
        </w:tc>
        <w:tc>
          <w:tcPr>
            <w:tcW w:w="1955" w:type="dxa"/>
            <w:vAlign w:val="center"/>
          </w:tcPr>
          <w:p w14:paraId="4E0F8A5D" w14:textId="77777777" w:rsidR="00E53E7A" w:rsidRPr="00853273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66" w:type="dxa"/>
            <w:vAlign w:val="center"/>
          </w:tcPr>
          <w:p w14:paraId="453BF07F" w14:textId="77777777"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853273">
              <w:rPr>
                <w:rFonts w:ascii="Arial" w:hAnsi="Arial" w:cs="Arial"/>
                <w:sz w:val="18"/>
                <w:szCs w:val="18"/>
              </w:rPr>
              <w:t>z</w:t>
            </w:r>
            <w:r w:rsidRPr="00853273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853273">
              <w:rPr>
                <w:rFonts w:ascii="Arial" w:hAnsi="Arial" w:cs="Arial"/>
                <w:sz w:val="18"/>
                <w:szCs w:val="18"/>
              </w:rPr>
              <w:t>o</w:t>
            </w:r>
            <w:r w:rsidRPr="00853273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E53E7A" w:rsidRPr="002D4C43" w14:paraId="048BC989" w14:textId="77777777" w:rsidTr="0076796E">
        <w:tc>
          <w:tcPr>
            <w:tcW w:w="2114" w:type="dxa"/>
            <w:vAlign w:val="center"/>
          </w:tcPr>
          <w:p w14:paraId="5B169064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 xml:space="preserve">Podpisanie umów z wykonawcami </w:t>
            </w:r>
          </w:p>
        </w:tc>
        <w:tc>
          <w:tcPr>
            <w:tcW w:w="1598" w:type="dxa"/>
            <w:vAlign w:val="center"/>
          </w:tcPr>
          <w:p w14:paraId="0BAE32E9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34E3BB4F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955" w:type="dxa"/>
            <w:vAlign w:val="center"/>
          </w:tcPr>
          <w:p w14:paraId="1F95950D" w14:textId="77777777"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666" w:type="dxa"/>
            <w:vAlign w:val="center"/>
          </w:tcPr>
          <w:p w14:paraId="4883D4E9" w14:textId="77777777"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</w:t>
            </w:r>
            <w:r w:rsidRPr="00853273">
              <w:rPr>
                <w:rFonts w:ascii="Arial" w:hAnsi="Arial" w:cs="Arial"/>
                <w:sz w:val="18"/>
                <w:szCs w:val="18"/>
              </w:rPr>
              <w:t>z</w:t>
            </w:r>
            <w:r w:rsidRPr="00853273">
              <w:rPr>
                <w:rFonts w:ascii="Arial" w:hAnsi="Arial" w:cs="Arial"/>
                <w:sz w:val="18"/>
                <w:szCs w:val="18"/>
              </w:rPr>
              <w:t>nego wynika z późnego wyb</w:t>
            </w:r>
            <w:r w:rsidRPr="00853273">
              <w:rPr>
                <w:rFonts w:ascii="Arial" w:hAnsi="Arial" w:cs="Arial"/>
                <w:sz w:val="18"/>
                <w:szCs w:val="18"/>
              </w:rPr>
              <w:t>o</w:t>
            </w:r>
            <w:r w:rsidRPr="00853273">
              <w:rPr>
                <w:rFonts w:ascii="Arial" w:hAnsi="Arial" w:cs="Arial"/>
                <w:sz w:val="18"/>
                <w:szCs w:val="18"/>
              </w:rPr>
              <w:t>ru wykonawcy)</w:t>
            </w:r>
          </w:p>
        </w:tc>
      </w:tr>
      <w:tr w:rsidR="00E53E7A" w:rsidRPr="002D4C43" w14:paraId="225DDAF4" w14:textId="77777777" w:rsidTr="0076796E">
        <w:tc>
          <w:tcPr>
            <w:tcW w:w="2114" w:type="dxa"/>
            <w:vAlign w:val="center"/>
          </w:tcPr>
          <w:p w14:paraId="01BF4CEA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biór prac budowl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nych, których celem jest adaptacja p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mieszczeń do potrzeb Centrum Dystrybucy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nego.</w:t>
            </w:r>
          </w:p>
        </w:tc>
        <w:tc>
          <w:tcPr>
            <w:tcW w:w="1598" w:type="dxa"/>
            <w:vAlign w:val="center"/>
          </w:tcPr>
          <w:p w14:paraId="22F64CB4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5DE968DD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05-2019</w:t>
            </w:r>
          </w:p>
        </w:tc>
        <w:tc>
          <w:tcPr>
            <w:tcW w:w="1955" w:type="dxa"/>
            <w:vAlign w:val="center"/>
          </w:tcPr>
          <w:p w14:paraId="5E68BE19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7351C0C9" w14:textId="241F4D2E" w:rsidR="00E53E7A" w:rsidRPr="0029780C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9780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D36C6">
              <w:rPr>
                <w:rFonts w:ascii="Arial" w:hAnsi="Arial" w:cs="Arial"/>
                <w:sz w:val="18"/>
                <w:szCs w:val="18"/>
              </w:rPr>
              <w:t xml:space="preserve"> (przes</w:t>
            </w:r>
            <w:r w:rsidR="00CD36C6">
              <w:rPr>
                <w:rFonts w:ascii="Arial" w:hAnsi="Arial" w:cs="Arial"/>
                <w:sz w:val="18"/>
                <w:szCs w:val="18"/>
              </w:rPr>
              <w:t>u</w:t>
            </w:r>
            <w:r w:rsidR="00CD36C6">
              <w:rPr>
                <w:rFonts w:ascii="Arial" w:hAnsi="Arial" w:cs="Arial"/>
                <w:sz w:val="18"/>
                <w:szCs w:val="18"/>
              </w:rPr>
              <w:t>nięcie względem punktu ost</w:t>
            </w:r>
            <w:r w:rsidR="00CD36C6">
              <w:rPr>
                <w:rFonts w:ascii="Arial" w:hAnsi="Arial" w:cs="Arial"/>
                <w:sz w:val="18"/>
                <w:szCs w:val="18"/>
              </w:rPr>
              <w:t>a</w:t>
            </w:r>
            <w:r w:rsidR="00CD36C6">
              <w:rPr>
                <w:rFonts w:ascii="Arial" w:hAnsi="Arial" w:cs="Arial"/>
                <w:sz w:val="18"/>
                <w:szCs w:val="18"/>
              </w:rPr>
              <w:t xml:space="preserve">tecznego spowodowane było dodatkowymi okolicznościami związanymi z modernizacją </w:t>
            </w:r>
            <w:r w:rsidR="00CD36C6">
              <w:rPr>
                <w:rFonts w:ascii="Arial" w:hAnsi="Arial" w:cs="Arial"/>
                <w:sz w:val="18"/>
                <w:szCs w:val="18"/>
              </w:rPr>
              <w:lastRenderedPageBreak/>
              <w:t>posiadanych  instalacji. Te</w:t>
            </w:r>
            <w:r w:rsidR="00CD36C6">
              <w:rPr>
                <w:rFonts w:ascii="Arial" w:hAnsi="Arial" w:cs="Arial"/>
                <w:sz w:val="18"/>
                <w:szCs w:val="18"/>
              </w:rPr>
              <w:t>r</w:t>
            </w:r>
            <w:r w:rsidR="00CD36C6">
              <w:rPr>
                <w:rFonts w:ascii="Arial" w:hAnsi="Arial" w:cs="Arial"/>
                <w:sz w:val="18"/>
                <w:szCs w:val="18"/>
              </w:rPr>
              <w:t xml:space="preserve">min prac został wydłużony do 17.07.2019 r. </w:t>
            </w:r>
          </w:p>
        </w:tc>
      </w:tr>
      <w:tr w:rsidR="00E53E7A" w:rsidRPr="002D4C43" w14:paraId="00ACDC0C" w14:textId="77777777" w:rsidTr="0076796E">
        <w:tc>
          <w:tcPr>
            <w:tcW w:w="2114" w:type="dxa"/>
          </w:tcPr>
          <w:p w14:paraId="05A586E7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Realizacja postępowań w celu wyłonienia 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stawców wyposażenia.</w:t>
            </w:r>
          </w:p>
          <w:p w14:paraId="3A35119A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8" w:type="dxa"/>
            <w:vMerge w:val="restart"/>
          </w:tcPr>
          <w:p w14:paraId="20F117F0" w14:textId="77777777"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- 8,00</w:t>
            </w:r>
          </w:p>
          <w:p w14:paraId="5C30279B" w14:textId="77777777"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- 6 800,00</w:t>
            </w:r>
          </w:p>
          <w:p w14:paraId="3E6C41D8" w14:textId="77777777"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14:paraId="5A26E1D2" w14:textId="77777777"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14:paraId="20B213C7" w14:textId="77777777" w:rsidR="00E53E7A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- 1 578,50 TB</w:t>
            </w:r>
          </w:p>
          <w:p w14:paraId="6AAD6EA4" w14:textId="77777777" w:rsidR="00E53E7A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szt.</w:t>
            </w:r>
          </w:p>
          <w:p w14:paraId="1A7A7002" w14:textId="77777777"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1- 6 160 000,00 szt.</w:t>
            </w:r>
          </w:p>
        </w:tc>
        <w:tc>
          <w:tcPr>
            <w:tcW w:w="1306" w:type="dxa"/>
            <w:vAlign w:val="center"/>
          </w:tcPr>
          <w:p w14:paraId="6627BBD0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55" w:type="dxa"/>
            <w:vAlign w:val="center"/>
          </w:tcPr>
          <w:p w14:paraId="1D5D1885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178266C2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14:paraId="56635B64" w14:textId="77777777" w:rsidTr="0076796E">
        <w:tc>
          <w:tcPr>
            <w:tcW w:w="2114" w:type="dxa"/>
            <w:vAlign w:val="center"/>
          </w:tcPr>
          <w:p w14:paraId="02827B59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 i 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stawcami prac oraz wyposażenia.</w:t>
            </w:r>
          </w:p>
        </w:tc>
        <w:tc>
          <w:tcPr>
            <w:tcW w:w="1598" w:type="dxa"/>
            <w:vMerge/>
          </w:tcPr>
          <w:p w14:paraId="62C2C7A5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6571E0C3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55" w:type="dxa"/>
            <w:vAlign w:val="center"/>
          </w:tcPr>
          <w:p w14:paraId="5CC885EF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13C70DA6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  <w:tr w:rsidR="00E53E7A" w:rsidRPr="002D4C43" w14:paraId="4E9E65E5" w14:textId="77777777" w:rsidTr="0076796E">
        <w:tc>
          <w:tcPr>
            <w:tcW w:w="2114" w:type="dxa"/>
            <w:vAlign w:val="center"/>
          </w:tcPr>
          <w:p w14:paraId="3CB5ED1C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prac instalato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skich, prób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y rozruch.</w:t>
            </w:r>
          </w:p>
        </w:tc>
        <w:tc>
          <w:tcPr>
            <w:tcW w:w="1598" w:type="dxa"/>
            <w:vMerge/>
          </w:tcPr>
          <w:p w14:paraId="2A562696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613130C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</w:tc>
        <w:tc>
          <w:tcPr>
            <w:tcW w:w="1955" w:type="dxa"/>
            <w:vAlign w:val="center"/>
          </w:tcPr>
          <w:p w14:paraId="64CE82EE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6181E0EA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14:paraId="55189F45" w14:textId="77777777" w:rsidTr="0076796E">
        <w:tc>
          <w:tcPr>
            <w:tcW w:w="2114" w:type="dxa"/>
            <w:vAlign w:val="center"/>
          </w:tcPr>
          <w:p w14:paraId="2DB7E9D2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Rozpoczęcie postęp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wań w celu wyłonienia wykonawców działań informacyjno-promocyjnych.</w:t>
            </w:r>
          </w:p>
        </w:tc>
        <w:tc>
          <w:tcPr>
            <w:tcW w:w="1598" w:type="dxa"/>
            <w:vAlign w:val="center"/>
          </w:tcPr>
          <w:p w14:paraId="0391D8C9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0D36530A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06-2019</w:t>
            </w:r>
          </w:p>
        </w:tc>
        <w:tc>
          <w:tcPr>
            <w:tcW w:w="1955" w:type="dxa"/>
            <w:vAlign w:val="center"/>
          </w:tcPr>
          <w:p w14:paraId="781C6D10" w14:textId="0AB54D06" w:rsidR="00E53E7A" w:rsidRPr="001C0E92" w:rsidRDefault="00A51BF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666" w:type="dxa"/>
            <w:vAlign w:val="center"/>
          </w:tcPr>
          <w:p w14:paraId="7590F51F" w14:textId="23473449" w:rsidR="00E53E7A" w:rsidRPr="001C0E92" w:rsidRDefault="00B05AD5" w:rsidP="00B05AD5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53E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53E7A" w:rsidRPr="002D4C43" w14:paraId="72ED2DF1" w14:textId="77777777" w:rsidTr="0076796E">
        <w:tc>
          <w:tcPr>
            <w:tcW w:w="2114" w:type="dxa"/>
            <w:vAlign w:val="center"/>
          </w:tcPr>
          <w:p w14:paraId="2CA30165" w14:textId="77777777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wykonawcami.</w:t>
            </w:r>
          </w:p>
        </w:tc>
        <w:tc>
          <w:tcPr>
            <w:tcW w:w="1598" w:type="dxa"/>
            <w:vAlign w:val="center"/>
          </w:tcPr>
          <w:p w14:paraId="047945AE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3B72CA5A" w14:textId="77777777" w:rsidR="00E53E7A" w:rsidRPr="002F2B93" w:rsidRDefault="00E53E7A" w:rsidP="00E53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55" w:type="dxa"/>
            <w:vAlign w:val="center"/>
          </w:tcPr>
          <w:p w14:paraId="3DC9A3A1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7B973585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C294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14:paraId="466B562C" w14:textId="77777777" w:rsidTr="0076796E">
        <w:tc>
          <w:tcPr>
            <w:tcW w:w="2114" w:type="dxa"/>
            <w:vAlign w:val="center"/>
          </w:tcPr>
          <w:p w14:paraId="100875DB" w14:textId="13E935C3"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Dzi</w:t>
            </w:r>
            <w:r w:rsidR="00B05AD5">
              <w:rPr>
                <w:rFonts w:ascii="Arial" w:hAnsi="Arial" w:cs="Arial"/>
                <w:color w:val="000000"/>
                <w:sz w:val="18"/>
                <w:szCs w:val="18"/>
              </w:rPr>
              <w:t>ałania informacyjno-promocyjne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przew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dziane do realizacji w projekcie.</w:t>
            </w:r>
          </w:p>
        </w:tc>
        <w:tc>
          <w:tcPr>
            <w:tcW w:w="1598" w:type="dxa"/>
            <w:vAlign w:val="center"/>
          </w:tcPr>
          <w:p w14:paraId="2F9E1D6A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5FDB3097" w14:textId="77777777"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955" w:type="dxa"/>
            <w:vAlign w:val="center"/>
          </w:tcPr>
          <w:p w14:paraId="76E3FCD3" w14:textId="77777777"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14:paraId="2367210B" w14:textId="77777777"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1ED5B226" w14:textId="77777777" w:rsidR="005603C1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7201F52" w14:textId="77777777" w:rsidR="005603C1" w:rsidRPr="00141A92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pPr w:leftFromText="141" w:rightFromText="141" w:vertAnchor="text" w:horzAnchor="margin" w:tblpY="382"/>
        <w:tblW w:w="9634" w:type="dxa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134"/>
        <w:gridCol w:w="2437"/>
        <w:gridCol w:w="2241"/>
        <w:gridCol w:w="28"/>
      </w:tblGrid>
      <w:tr w:rsidR="005603C1" w:rsidRPr="002B50C0" w14:paraId="46040B3A" w14:textId="77777777" w:rsidTr="005603C1">
        <w:trPr>
          <w:tblHeader/>
        </w:trPr>
        <w:tc>
          <w:tcPr>
            <w:tcW w:w="2518" w:type="dxa"/>
            <w:shd w:val="clear" w:color="auto" w:fill="D0CECE" w:themeFill="background2" w:themeFillShade="E6"/>
            <w:vAlign w:val="center"/>
          </w:tcPr>
          <w:p w14:paraId="765E3326" w14:textId="77777777"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6DD3903" w14:textId="77777777"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FE0D379" w14:textId="77777777" w:rsidR="005603C1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F1DA951" w14:textId="77777777"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437" w:type="dxa"/>
            <w:shd w:val="clear" w:color="auto" w:fill="D0CECE" w:themeFill="background2" w:themeFillShade="E6"/>
            <w:vAlign w:val="center"/>
          </w:tcPr>
          <w:p w14:paraId="1FF55288" w14:textId="77777777"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9" w:type="dxa"/>
            <w:gridSpan w:val="2"/>
            <w:shd w:val="clear" w:color="auto" w:fill="D0CECE" w:themeFill="background2" w:themeFillShade="E6"/>
            <w:vAlign w:val="center"/>
          </w:tcPr>
          <w:p w14:paraId="216BF789" w14:textId="77777777"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603C1" w:rsidRPr="008D2FF8" w14:paraId="20EBB3C9" w14:textId="77777777" w:rsidTr="005603C1">
        <w:tc>
          <w:tcPr>
            <w:tcW w:w="2518" w:type="dxa"/>
          </w:tcPr>
          <w:p w14:paraId="242F7C59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1.Liczba pobrań/odtworzeń dokumentów zawierających informacje sektora public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nego</w:t>
            </w:r>
          </w:p>
        </w:tc>
        <w:tc>
          <w:tcPr>
            <w:tcW w:w="1276" w:type="dxa"/>
          </w:tcPr>
          <w:p w14:paraId="4CC238B9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14:paraId="5206FB9B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6 160 000</w:t>
            </w:r>
          </w:p>
        </w:tc>
        <w:tc>
          <w:tcPr>
            <w:tcW w:w="2437" w:type="dxa"/>
            <w:vAlign w:val="center"/>
          </w:tcPr>
          <w:p w14:paraId="70EF4073" w14:textId="54C815A2" w:rsidR="005603C1" w:rsidRPr="002D4C43" w:rsidRDefault="00E53E7A" w:rsidP="0011001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11-2020</w:t>
            </w:r>
            <w:r w:rsidR="00110012">
              <w:rPr>
                <w:rFonts w:cstheme="minorHAnsi"/>
                <w:sz w:val="19"/>
                <w:szCs w:val="19"/>
              </w:rPr>
              <w:t xml:space="preserve"> /data zgodna z wnioskiem/</w:t>
            </w:r>
          </w:p>
        </w:tc>
        <w:tc>
          <w:tcPr>
            <w:tcW w:w="2269" w:type="dxa"/>
            <w:gridSpan w:val="2"/>
          </w:tcPr>
          <w:p w14:paraId="25885F22" w14:textId="77777777"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2D4C43">
              <w:rPr>
                <w:rFonts w:cstheme="minorHAnsi"/>
                <w:sz w:val="19"/>
                <w:szCs w:val="19"/>
              </w:rPr>
              <w:t>0</w:t>
            </w:r>
          </w:p>
          <w:p w14:paraId="7BB66FCB" w14:textId="77777777"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110012" w:rsidRPr="008D2FF8" w14:paraId="77BDAF1A" w14:textId="77777777" w:rsidTr="005603C1">
        <w:trPr>
          <w:gridAfter w:val="1"/>
          <w:wAfter w:w="28" w:type="dxa"/>
          <w:trHeight w:val="1180"/>
        </w:trPr>
        <w:tc>
          <w:tcPr>
            <w:tcW w:w="2518" w:type="dxa"/>
          </w:tcPr>
          <w:p w14:paraId="0D5CF55F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2.Liczba wygenerowanych kluczy API</w:t>
            </w:r>
          </w:p>
        </w:tc>
        <w:tc>
          <w:tcPr>
            <w:tcW w:w="1276" w:type="dxa"/>
          </w:tcPr>
          <w:p w14:paraId="423DFEB3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14:paraId="5F60F3EA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14:paraId="257A3E83" w14:textId="3C9F88ED" w:rsidR="00110012" w:rsidRPr="00110012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10012">
              <w:rPr>
                <w:rFonts w:cstheme="minorHAnsi"/>
                <w:color w:val="auto"/>
                <w:sz w:val="19"/>
                <w:szCs w:val="19"/>
              </w:rPr>
              <w:t>11-2020</w:t>
            </w:r>
            <w:r>
              <w:rPr>
                <w:rFonts w:cstheme="minorHAnsi"/>
                <w:color w:val="auto"/>
                <w:sz w:val="19"/>
                <w:szCs w:val="19"/>
              </w:rPr>
              <w:t xml:space="preserve"> /data zgodna z wnioskiem/</w:t>
            </w:r>
          </w:p>
        </w:tc>
        <w:tc>
          <w:tcPr>
            <w:tcW w:w="2241" w:type="dxa"/>
          </w:tcPr>
          <w:p w14:paraId="5DBCEDA5" w14:textId="77777777" w:rsidR="00110012" w:rsidRPr="002D4C43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33F5CCC7" w14:textId="77777777" w:rsidR="00110012" w:rsidRPr="002D4C43" w:rsidRDefault="00110012" w:rsidP="00110012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110012" w:rsidRPr="008D2FF8" w14:paraId="51D079E1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42F37D38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3.Liczba podmiotów, które udostępniły on-line inform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cje sektora publicznego</w:t>
            </w:r>
          </w:p>
        </w:tc>
        <w:tc>
          <w:tcPr>
            <w:tcW w:w="1276" w:type="dxa"/>
          </w:tcPr>
          <w:p w14:paraId="1217A217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14:paraId="2FB2108B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8</w:t>
            </w:r>
          </w:p>
        </w:tc>
        <w:tc>
          <w:tcPr>
            <w:tcW w:w="2437" w:type="dxa"/>
          </w:tcPr>
          <w:p w14:paraId="5D316336" w14:textId="1356AFF4" w:rsidR="00110012" w:rsidRPr="00110012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10012">
              <w:rPr>
                <w:rFonts w:cstheme="minorHAnsi"/>
                <w:color w:val="auto"/>
                <w:sz w:val="19"/>
                <w:szCs w:val="19"/>
              </w:rPr>
              <w:t>11-2020</w:t>
            </w:r>
            <w:r>
              <w:rPr>
                <w:rFonts w:cstheme="minorHAnsi"/>
                <w:color w:val="auto"/>
                <w:sz w:val="19"/>
                <w:szCs w:val="19"/>
              </w:rPr>
              <w:t xml:space="preserve"> /data zgodna z wnioskiem/</w:t>
            </w:r>
          </w:p>
        </w:tc>
        <w:tc>
          <w:tcPr>
            <w:tcW w:w="2241" w:type="dxa"/>
          </w:tcPr>
          <w:p w14:paraId="4AB7E9BB" w14:textId="77777777" w:rsidR="00110012" w:rsidRPr="002D4C43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0C8E7FFB" w14:textId="77777777" w:rsidR="00110012" w:rsidRPr="002D4C43" w:rsidRDefault="00110012" w:rsidP="00110012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110012" w:rsidRPr="008D2FF8" w14:paraId="31AEF092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45E08155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4.Liczba zdigitalizowanych dokumentów zawierających informacje sektora public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nego</w:t>
            </w:r>
          </w:p>
        </w:tc>
        <w:tc>
          <w:tcPr>
            <w:tcW w:w="1276" w:type="dxa"/>
          </w:tcPr>
          <w:p w14:paraId="50CE767D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14:paraId="1BA486BC" w14:textId="77777777" w:rsidR="00110012" w:rsidRPr="002D4C43" w:rsidRDefault="00110012" w:rsidP="00110012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3 400</w:t>
            </w:r>
          </w:p>
        </w:tc>
        <w:tc>
          <w:tcPr>
            <w:tcW w:w="2437" w:type="dxa"/>
          </w:tcPr>
          <w:p w14:paraId="11D18E4D" w14:textId="51DC1BD7" w:rsidR="00110012" w:rsidRPr="00110012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10012">
              <w:rPr>
                <w:rFonts w:cstheme="minorHAnsi"/>
                <w:color w:val="auto"/>
                <w:sz w:val="19"/>
                <w:szCs w:val="19"/>
              </w:rPr>
              <w:t>11-2020</w:t>
            </w:r>
            <w:r>
              <w:rPr>
                <w:rFonts w:cstheme="minorHAnsi"/>
                <w:color w:val="auto"/>
                <w:sz w:val="19"/>
                <w:szCs w:val="19"/>
              </w:rPr>
              <w:t xml:space="preserve"> /data zgodna z wnioskiem,/</w:t>
            </w:r>
          </w:p>
        </w:tc>
        <w:tc>
          <w:tcPr>
            <w:tcW w:w="2241" w:type="dxa"/>
          </w:tcPr>
          <w:p w14:paraId="2F4CD5B3" w14:textId="73509984" w:rsidR="00110012" w:rsidRPr="002D4C43" w:rsidRDefault="00110012" w:rsidP="00110012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1695</w:t>
            </w:r>
          </w:p>
        </w:tc>
      </w:tr>
      <w:tr w:rsidR="005603C1" w:rsidRPr="008D2FF8" w14:paraId="4AA5958E" w14:textId="77777777" w:rsidTr="005603C1">
        <w:trPr>
          <w:gridAfter w:val="1"/>
          <w:wAfter w:w="28" w:type="dxa"/>
          <w:trHeight w:val="1590"/>
        </w:trPr>
        <w:tc>
          <w:tcPr>
            <w:tcW w:w="2518" w:type="dxa"/>
          </w:tcPr>
          <w:p w14:paraId="1F4FE1E4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lastRenderedPageBreak/>
              <w:t>5.Liczba udostępnionych on-line dokumentów zawieraj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ą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cych informacje sektora publicznego</w:t>
            </w:r>
          </w:p>
        </w:tc>
        <w:tc>
          <w:tcPr>
            <w:tcW w:w="1276" w:type="dxa"/>
          </w:tcPr>
          <w:p w14:paraId="56999AEE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</w:t>
            </w:r>
            <w:r w:rsidR="0045323E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  <w:tc>
          <w:tcPr>
            <w:tcW w:w="1134" w:type="dxa"/>
          </w:tcPr>
          <w:p w14:paraId="5DD971A7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6800</w:t>
            </w:r>
          </w:p>
        </w:tc>
        <w:tc>
          <w:tcPr>
            <w:tcW w:w="2437" w:type="dxa"/>
          </w:tcPr>
          <w:p w14:paraId="79EA01A9" w14:textId="77777777"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14:paraId="214EA31D" w14:textId="77777777"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60D4469B" w14:textId="77777777" w:rsidR="005603C1" w:rsidRPr="002D4C43" w:rsidRDefault="005603C1" w:rsidP="00D6647F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14:paraId="03165B64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4D673BFB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6.Liczba utworzonych API</w:t>
            </w:r>
          </w:p>
        </w:tc>
        <w:tc>
          <w:tcPr>
            <w:tcW w:w="1276" w:type="dxa"/>
          </w:tcPr>
          <w:p w14:paraId="0C74EC65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14:paraId="7C9D9ADB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14:paraId="454ABE4B" w14:textId="77777777"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14:paraId="5F730B1A" w14:textId="77777777"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5B7DC5B3" w14:textId="77777777"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5603C1" w:rsidRPr="008D2FF8" w14:paraId="1BCC739B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0BBCCC5F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7.Liczba baz danych udostę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p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nionych on-line poprzez API</w:t>
            </w:r>
          </w:p>
        </w:tc>
        <w:tc>
          <w:tcPr>
            <w:tcW w:w="1276" w:type="dxa"/>
          </w:tcPr>
          <w:p w14:paraId="64F8FF1A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14:paraId="3F5F67D2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14:paraId="4A1EB69C" w14:textId="77777777" w:rsidR="005603C1" w:rsidRPr="002D4C43" w:rsidRDefault="00D6647F" w:rsidP="00D6647F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14:paraId="175057EA" w14:textId="77777777"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00496C4D" w14:textId="77777777" w:rsidR="005603C1" w:rsidRPr="002D4C43" w:rsidRDefault="005603C1" w:rsidP="005603C1">
            <w:pPr>
              <w:jc w:val="center"/>
              <w:rPr>
                <w:sz w:val="19"/>
                <w:szCs w:val="19"/>
              </w:rPr>
            </w:pPr>
          </w:p>
        </w:tc>
      </w:tr>
      <w:tr w:rsidR="005603C1" w:rsidRPr="008D2FF8" w14:paraId="3A864F47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0D7BCC8B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8.Rozmiar zdigitalizowanej informacji sektora publiczn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e</w:t>
            </w: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go</w:t>
            </w:r>
          </w:p>
        </w:tc>
        <w:tc>
          <w:tcPr>
            <w:tcW w:w="1276" w:type="dxa"/>
          </w:tcPr>
          <w:p w14:paraId="61629A14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14:paraId="1EBDEA34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1812</w:t>
            </w:r>
          </w:p>
        </w:tc>
        <w:tc>
          <w:tcPr>
            <w:tcW w:w="2437" w:type="dxa"/>
          </w:tcPr>
          <w:p w14:paraId="76CE86CF" w14:textId="77777777"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14:paraId="6C169CB2" w14:textId="7726E5A4" w:rsidR="005603C1" w:rsidRPr="002D4C43" w:rsidRDefault="00C16BC9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536,22</w:t>
            </w:r>
          </w:p>
        </w:tc>
      </w:tr>
      <w:tr w:rsidR="005603C1" w:rsidRPr="008D2FF8" w14:paraId="0FEC93D2" w14:textId="77777777" w:rsidTr="005603C1">
        <w:trPr>
          <w:gridAfter w:val="1"/>
          <w:wAfter w:w="28" w:type="dxa"/>
        </w:trPr>
        <w:tc>
          <w:tcPr>
            <w:tcW w:w="2518" w:type="dxa"/>
          </w:tcPr>
          <w:p w14:paraId="4D9C1EF3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9.Rozmiar udostępnionych on-line informacji sektora publicznego</w:t>
            </w:r>
          </w:p>
        </w:tc>
        <w:tc>
          <w:tcPr>
            <w:tcW w:w="1276" w:type="dxa"/>
          </w:tcPr>
          <w:p w14:paraId="795C270B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14:paraId="5F52B7DF" w14:textId="77777777"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1578,50</w:t>
            </w:r>
          </w:p>
        </w:tc>
        <w:tc>
          <w:tcPr>
            <w:tcW w:w="2437" w:type="dxa"/>
          </w:tcPr>
          <w:p w14:paraId="0364CEFE" w14:textId="77777777" w:rsidR="005603C1" w:rsidRPr="002D4C43" w:rsidRDefault="0045323E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14:paraId="4D6585BE" w14:textId="77777777"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14:paraId="4AC8AEF4" w14:textId="77777777" w:rsidR="005603C1" w:rsidRPr="002D4C43" w:rsidRDefault="005603C1" w:rsidP="005603C1">
            <w:pPr>
              <w:jc w:val="center"/>
            </w:pPr>
          </w:p>
        </w:tc>
      </w:tr>
    </w:tbl>
    <w:p w14:paraId="01EF9637" w14:textId="77777777" w:rsidR="00D16FAD" w:rsidRPr="00D16FAD" w:rsidRDefault="007D2C34" w:rsidP="00D16FAD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524" w:type="dxa"/>
        <w:tblLook w:val="04A0" w:firstRow="1" w:lastRow="0" w:firstColumn="1" w:lastColumn="0" w:noHBand="0" w:noVBand="1"/>
      </w:tblPr>
      <w:tblGrid>
        <w:gridCol w:w="2595"/>
        <w:gridCol w:w="1624"/>
        <w:gridCol w:w="1985"/>
        <w:gridCol w:w="3320"/>
      </w:tblGrid>
      <w:tr w:rsidR="007D38BD" w:rsidRPr="002B50C0" w14:paraId="5DF7C696" w14:textId="77777777" w:rsidTr="00186202">
        <w:trPr>
          <w:tblHeader/>
        </w:trPr>
        <w:tc>
          <w:tcPr>
            <w:tcW w:w="2595" w:type="dxa"/>
            <w:shd w:val="clear" w:color="auto" w:fill="D0CECE" w:themeFill="background2" w:themeFillShade="E6"/>
            <w:vAlign w:val="center"/>
          </w:tcPr>
          <w:p w14:paraId="5F6274E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24" w:type="dxa"/>
            <w:shd w:val="clear" w:color="auto" w:fill="D0CECE" w:themeFill="background2" w:themeFillShade="E6"/>
            <w:vAlign w:val="center"/>
          </w:tcPr>
          <w:p w14:paraId="5F2C83B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49C6B9C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20" w:type="dxa"/>
            <w:shd w:val="clear" w:color="auto" w:fill="D0CECE" w:themeFill="background2" w:themeFillShade="E6"/>
            <w:vAlign w:val="center"/>
          </w:tcPr>
          <w:p w14:paraId="67D127F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00F50" w:rsidRPr="002B50C0" w14:paraId="5F9CE6E7" w14:textId="77777777" w:rsidTr="00186202">
        <w:tc>
          <w:tcPr>
            <w:tcW w:w="2595" w:type="dxa"/>
          </w:tcPr>
          <w:p w14:paraId="058A52BF" w14:textId="77777777" w:rsidR="00700F50" w:rsidRPr="002D4C43" w:rsidRDefault="005603C1" w:rsidP="00700F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1624" w:type="dxa"/>
            <w:vAlign w:val="center"/>
          </w:tcPr>
          <w:p w14:paraId="26950C3B" w14:textId="77777777"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1985" w:type="dxa"/>
            <w:vAlign w:val="center"/>
          </w:tcPr>
          <w:p w14:paraId="3F02F8AB" w14:textId="77777777" w:rsidR="00700F50" w:rsidRPr="00C80203" w:rsidRDefault="005603C1" w:rsidP="00186202">
            <w:pPr>
              <w:jc w:val="center"/>
              <w:rPr>
                <w:rFonts w:cstheme="minorHAnsi"/>
                <w:color w:val="0070C0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3320" w:type="dxa"/>
            <w:vAlign w:val="center"/>
          </w:tcPr>
          <w:p w14:paraId="700A8BAA" w14:textId="77777777"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</w:tbl>
    <w:p w14:paraId="2153065C" w14:textId="77777777" w:rsidR="00933BEC" w:rsidRPr="002B50C0" w:rsidRDefault="00933BEC" w:rsidP="00C80203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Style w:val="Nagwek3Znak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o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by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02"/>
        <w:gridCol w:w="1475"/>
        <w:gridCol w:w="2005"/>
        <w:gridCol w:w="3352"/>
      </w:tblGrid>
      <w:tr w:rsidR="00C6751B" w:rsidRPr="002B50C0" w14:paraId="1E80D8DC" w14:textId="77777777" w:rsidTr="004D1625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0927B41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75" w:type="dxa"/>
            <w:shd w:val="clear" w:color="auto" w:fill="D0CECE" w:themeFill="background2" w:themeFillShade="E6"/>
            <w:vAlign w:val="center"/>
          </w:tcPr>
          <w:p w14:paraId="53359B5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005" w:type="dxa"/>
            <w:shd w:val="clear" w:color="auto" w:fill="D0CECE" w:themeFill="background2" w:themeFillShade="E6"/>
          </w:tcPr>
          <w:p w14:paraId="4A946A0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52" w:type="dxa"/>
            <w:shd w:val="clear" w:color="auto" w:fill="D0CECE" w:themeFill="background2" w:themeFillShade="E6"/>
            <w:vAlign w:val="center"/>
          </w:tcPr>
          <w:p w14:paraId="3AB3CB0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D4C43" w14:paraId="28F2A348" w14:textId="77777777" w:rsidTr="004D1625">
        <w:tc>
          <w:tcPr>
            <w:tcW w:w="2802" w:type="dxa"/>
          </w:tcPr>
          <w:p w14:paraId="500C396D" w14:textId="77777777" w:rsidR="00C6751B" w:rsidRPr="00C80203" w:rsidRDefault="00CA0B3B" w:rsidP="00CA0B3B">
            <w:pPr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>Zrekonstruowane i zdigitaliz</w:t>
            </w:r>
            <w:r w:rsidRPr="00C80203">
              <w:rPr>
                <w:rFonts w:cstheme="minorHAnsi"/>
                <w:sz w:val="19"/>
                <w:szCs w:val="19"/>
              </w:rPr>
              <w:t>o</w:t>
            </w:r>
            <w:r w:rsidRPr="00C80203">
              <w:rPr>
                <w:rFonts w:cstheme="minorHAnsi"/>
                <w:sz w:val="19"/>
                <w:szCs w:val="19"/>
              </w:rPr>
              <w:t>wane filmy fabularne, dokume</w:t>
            </w:r>
            <w:r w:rsidRPr="00C80203">
              <w:rPr>
                <w:rFonts w:cstheme="minorHAnsi"/>
                <w:sz w:val="19"/>
                <w:szCs w:val="19"/>
              </w:rPr>
              <w:t>n</w:t>
            </w:r>
            <w:r w:rsidRPr="00C80203">
              <w:rPr>
                <w:rFonts w:cstheme="minorHAnsi"/>
                <w:sz w:val="19"/>
                <w:szCs w:val="19"/>
              </w:rPr>
              <w:t>talne i animowane</w:t>
            </w:r>
            <w:r w:rsidR="00CD24A1" w:rsidRPr="00C80203">
              <w:rPr>
                <w:rFonts w:cstheme="minorHAnsi"/>
                <w:sz w:val="19"/>
                <w:szCs w:val="19"/>
              </w:rPr>
              <w:t xml:space="preserve"> gotowe do udostępniania on-line</w:t>
            </w:r>
          </w:p>
        </w:tc>
        <w:tc>
          <w:tcPr>
            <w:tcW w:w="1475" w:type="dxa"/>
            <w:vAlign w:val="center"/>
          </w:tcPr>
          <w:p w14:paraId="0003EBB5" w14:textId="77777777" w:rsidR="00C6751B" w:rsidRPr="004D1625" w:rsidRDefault="004D1625" w:rsidP="004D1625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2005" w:type="dxa"/>
            <w:vAlign w:val="center"/>
          </w:tcPr>
          <w:p w14:paraId="317641D1" w14:textId="77777777" w:rsidR="00C6751B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352" w:type="dxa"/>
            <w:vAlign w:val="center"/>
          </w:tcPr>
          <w:p w14:paraId="20C7B836" w14:textId="77777777" w:rsidR="00C6751B" w:rsidRPr="00C80203" w:rsidRDefault="00CD24A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>Zgodnie z harmonogramem czasowym projektu</w:t>
            </w:r>
          </w:p>
        </w:tc>
      </w:tr>
    </w:tbl>
    <w:p w14:paraId="7F6ED110" w14:textId="77777777" w:rsidR="004C1D48" w:rsidRPr="002D4C4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D4C4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B41415" w:rsidRPr="002D4C43">
        <w:rPr>
          <w:rFonts w:ascii="Arial" w:hAnsi="Arial" w:cs="Arial"/>
          <w:color w:val="auto"/>
          <w:sz w:val="20"/>
          <w:szCs w:val="18"/>
        </w:rPr>
        <w:t>&lt;maksymalnie 20</w:t>
      </w:r>
      <w:r w:rsidRPr="002D4C43">
        <w:rPr>
          <w:rFonts w:ascii="Arial" w:hAnsi="Arial" w:cs="Arial"/>
          <w:color w:val="auto"/>
          <w:sz w:val="20"/>
          <w:szCs w:val="18"/>
        </w:rPr>
        <w:t>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2"/>
        <w:gridCol w:w="1446"/>
        <w:gridCol w:w="1956"/>
        <w:gridCol w:w="3430"/>
      </w:tblGrid>
      <w:tr w:rsidR="004C1D48" w:rsidRPr="002D4C43" w14:paraId="20DA7E27" w14:textId="77777777" w:rsidTr="00186202">
        <w:trPr>
          <w:tblHeader/>
        </w:trPr>
        <w:tc>
          <w:tcPr>
            <w:tcW w:w="2802" w:type="dxa"/>
            <w:shd w:val="clear" w:color="auto" w:fill="D0CECE" w:themeFill="background2" w:themeFillShade="E6"/>
          </w:tcPr>
          <w:p w14:paraId="59575B71" w14:textId="77777777"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075BF39E" w14:textId="77777777"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956" w:type="dxa"/>
            <w:shd w:val="clear" w:color="auto" w:fill="D0CECE" w:themeFill="background2" w:themeFillShade="E6"/>
          </w:tcPr>
          <w:p w14:paraId="6D9DA7A6" w14:textId="77777777"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0" w:type="dxa"/>
            <w:shd w:val="clear" w:color="auto" w:fill="D0CECE" w:themeFill="background2" w:themeFillShade="E6"/>
          </w:tcPr>
          <w:p w14:paraId="54356E6F" w14:textId="77777777" w:rsidR="004C1D48" w:rsidRPr="002D4C43" w:rsidRDefault="004C1D48" w:rsidP="00186202">
            <w:pPr>
              <w:ind w:firstLine="33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D4C4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D4C43" w14:paraId="242AB8D0" w14:textId="77777777" w:rsidTr="00186202">
        <w:tc>
          <w:tcPr>
            <w:tcW w:w="2802" w:type="dxa"/>
          </w:tcPr>
          <w:p w14:paraId="7926723C" w14:textId="77777777" w:rsidR="00A86449" w:rsidRPr="00186202" w:rsidRDefault="00CD24A1" w:rsidP="00CD24A1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1. zrekonstruowane i zdigitaliz</w:t>
            </w:r>
            <w:r w:rsidRPr="00186202">
              <w:rPr>
                <w:rFonts w:cstheme="minorHAnsi"/>
                <w:sz w:val="19"/>
                <w:szCs w:val="19"/>
              </w:rPr>
              <w:t>o</w:t>
            </w:r>
            <w:r w:rsidRPr="00186202">
              <w:rPr>
                <w:rFonts w:cstheme="minorHAnsi"/>
                <w:sz w:val="19"/>
                <w:szCs w:val="19"/>
              </w:rPr>
              <w:t>wanie materiały filmowe gotowe do przekazania i głębokiej arch</w:t>
            </w:r>
            <w:r w:rsidRPr="00186202">
              <w:rPr>
                <w:rFonts w:cstheme="minorHAnsi"/>
                <w:sz w:val="19"/>
                <w:szCs w:val="19"/>
              </w:rPr>
              <w:t>i</w:t>
            </w:r>
            <w:r w:rsidRPr="00186202">
              <w:rPr>
                <w:rFonts w:cstheme="minorHAnsi"/>
                <w:sz w:val="19"/>
                <w:szCs w:val="19"/>
              </w:rPr>
              <w:t>wizacji</w:t>
            </w:r>
          </w:p>
        </w:tc>
        <w:tc>
          <w:tcPr>
            <w:tcW w:w="1446" w:type="dxa"/>
            <w:vAlign w:val="center"/>
          </w:tcPr>
          <w:p w14:paraId="52F9605B" w14:textId="77777777" w:rsidR="00A86449" w:rsidRPr="00186202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1956" w:type="dxa"/>
            <w:vAlign w:val="center"/>
          </w:tcPr>
          <w:p w14:paraId="43F266F0" w14:textId="77777777" w:rsidR="004C1D48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14:paraId="540465D6" w14:textId="77777777" w:rsidR="004C1D48" w:rsidRDefault="004C1D48" w:rsidP="00186202">
            <w:pPr>
              <w:jc w:val="center"/>
              <w:rPr>
                <w:rFonts w:cstheme="minorHAnsi"/>
                <w:sz w:val="19"/>
                <w:szCs w:val="19"/>
              </w:rPr>
            </w:pPr>
          </w:p>
          <w:p w14:paraId="4563E3E6" w14:textId="43928723" w:rsidR="00594EFF" w:rsidRPr="00186202" w:rsidRDefault="00594EFF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  <w:tr w:rsidR="00186202" w:rsidRPr="002D4C43" w14:paraId="4AB149F8" w14:textId="77777777" w:rsidTr="00186202">
        <w:tc>
          <w:tcPr>
            <w:tcW w:w="2802" w:type="dxa"/>
          </w:tcPr>
          <w:p w14:paraId="1600B744" w14:textId="77777777" w:rsidR="00186202" w:rsidRPr="00186202" w:rsidRDefault="00186202" w:rsidP="00A44EA2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2. Cyfrowe repozytorium na potrzeby udostępniania</w:t>
            </w:r>
          </w:p>
        </w:tc>
        <w:tc>
          <w:tcPr>
            <w:tcW w:w="1446" w:type="dxa"/>
            <w:vAlign w:val="center"/>
          </w:tcPr>
          <w:p w14:paraId="34836BEB" w14:textId="77777777" w:rsidR="00186202" w:rsidRPr="004D1625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06-2020</w:t>
            </w:r>
          </w:p>
        </w:tc>
        <w:tc>
          <w:tcPr>
            <w:tcW w:w="1956" w:type="dxa"/>
            <w:vAlign w:val="center"/>
          </w:tcPr>
          <w:p w14:paraId="30CFE366" w14:textId="77777777" w:rsidR="00186202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14:paraId="32538F68" w14:textId="3AF5B654" w:rsidR="00186202" w:rsidRPr="00186202" w:rsidRDefault="00565C6C" w:rsidP="00FE4BB5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Nazwa systemu: Cyfrowe repozytorium Chełmska , opis zależności: typ interfe</w:t>
            </w:r>
            <w:r w:rsidR="00FE4BB5">
              <w:rPr>
                <w:rFonts w:cstheme="minorHAnsi"/>
                <w:sz w:val="19"/>
                <w:szCs w:val="19"/>
              </w:rPr>
              <w:t>j</w:t>
            </w:r>
            <w:r>
              <w:rPr>
                <w:rFonts w:cstheme="minorHAnsi"/>
                <w:sz w:val="19"/>
                <w:szCs w:val="19"/>
              </w:rPr>
              <w:t>su WWW, LAN, usługa fizycznego przeni</w:t>
            </w:r>
            <w:r>
              <w:rPr>
                <w:rFonts w:cstheme="minorHAnsi"/>
                <w:sz w:val="19"/>
                <w:szCs w:val="19"/>
              </w:rPr>
              <w:t>e</w:t>
            </w:r>
            <w:r>
              <w:rPr>
                <w:rFonts w:cstheme="minorHAnsi"/>
                <w:sz w:val="19"/>
                <w:szCs w:val="19"/>
              </w:rPr>
              <w:t>sienia danych, umożliwia digitalizację i przechowywanie zasobów , zakres w</w:t>
            </w:r>
            <w:r>
              <w:rPr>
                <w:rFonts w:cstheme="minorHAnsi"/>
                <w:sz w:val="19"/>
                <w:szCs w:val="19"/>
              </w:rPr>
              <w:t>y</w:t>
            </w:r>
            <w:r>
              <w:rPr>
                <w:rFonts w:cstheme="minorHAnsi"/>
                <w:sz w:val="19"/>
                <w:szCs w:val="19"/>
              </w:rPr>
              <w:t>mienianych danych – materiały  filmowe po digitalizacji, sposób wymiany danych: kopiowanie danych;  status integracji : planowane/modyfikowane; Nazwa sy</w:t>
            </w:r>
            <w:r>
              <w:rPr>
                <w:rFonts w:cstheme="minorHAnsi"/>
                <w:sz w:val="19"/>
                <w:szCs w:val="19"/>
              </w:rPr>
              <w:t>s</w:t>
            </w:r>
            <w:r>
              <w:rPr>
                <w:rFonts w:cstheme="minorHAnsi"/>
                <w:sz w:val="19"/>
                <w:szCs w:val="19"/>
              </w:rPr>
              <w:t>temu: Platforma WEB /zarządzanie/, opis zależności: typ interfejsu :WWW, SQL, zakres wymi</w:t>
            </w:r>
            <w:r w:rsidR="00FE4BB5">
              <w:rPr>
                <w:rFonts w:cstheme="minorHAnsi"/>
                <w:sz w:val="19"/>
                <w:szCs w:val="19"/>
              </w:rPr>
              <w:t>e</w:t>
            </w:r>
            <w:r>
              <w:rPr>
                <w:rFonts w:cstheme="minorHAnsi"/>
                <w:sz w:val="19"/>
                <w:szCs w:val="19"/>
              </w:rPr>
              <w:t xml:space="preserve">nianych danych: metadane, sposób wymiany danych : bezpośrednie; </w:t>
            </w:r>
            <w:r>
              <w:rPr>
                <w:rFonts w:cstheme="minorHAnsi"/>
                <w:sz w:val="19"/>
                <w:szCs w:val="19"/>
              </w:rPr>
              <w:lastRenderedPageBreak/>
              <w:t>status integracji: planowane</w:t>
            </w:r>
            <w:r w:rsidR="00051FD5">
              <w:rPr>
                <w:rFonts w:cstheme="minorHAnsi"/>
                <w:sz w:val="19"/>
                <w:szCs w:val="19"/>
              </w:rPr>
              <w:t>; Funkcje transkodowania –system docelowy; zasób</w:t>
            </w:r>
            <w:r w:rsidR="00FE4BB5">
              <w:rPr>
                <w:rFonts w:cstheme="minorHAnsi"/>
                <w:sz w:val="19"/>
                <w:szCs w:val="19"/>
              </w:rPr>
              <w:t xml:space="preserve"> danych wyjściowych, typ interfe</w:t>
            </w:r>
            <w:r w:rsidR="00FE4BB5">
              <w:rPr>
                <w:rFonts w:cstheme="minorHAnsi"/>
                <w:sz w:val="19"/>
                <w:szCs w:val="19"/>
              </w:rPr>
              <w:t>j</w:t>
            </w:r>
            <w:r w:rsidR="00051FD5">
              <w:rPr>
                <w:rFonts w:cstheme="minorHAnsi"/>
                <w:sz w:val="19"/>
                <w:szCs w:val="19"/>
              </w:rPr>
              <w:t>su:</w:t>
            </w:r>
            <w:r w:rsidR="00FE4BB5">
              <w:rPr>
                <w:rFonts w:cstheme="minorHAnsi"/>
                <w:sz w:val="19"/>
                <w:szCs w:val="19"/>
              </w:rPr>
              <w:t xml:space="preserve"> </w:t>
            </w:r>
            <w:r w:rsidR="00051FD5">
              <w:rPr>
                <w:rFonts w:cstheme="minorHAnsi"/>
                <w:sz w:val="19"/>
                <w:szCs w:val="19"/>
              </w:rPr>
              <w:t xml:space="preserve">API, </w:t>
            </w:r>
            <w:r w:rsidR="00FE4BB5">
              <w:rPr>
                <w:rFonts w:cstheme="minorHAnsi"/>
                <w:sz w:val="19"/>
                <w:szCs w:val="19"/>
              </w:rPr>
              <w:t>SDK zakres wymienianych</w:t>
            </w:r>
            <w:r w:rsidR="00051FD5">
              <w:rPr>
                <w:rFonts w:cstheme="minorHAnsi"/>
                <w:sz w:val="19"/>
                <w:szCs w:val="19"/>
              </w:rPr>
              <w:t xml:space="preserve"> d</w:t>
            </w:r>
            <w:r w:rsidR="00051FD5">
              <w:rPr>
                <w:rFonts w:cstheme="minorHAnsi"/>
                <w:sz w:val="19"/>
                <w:szCs w:val="19"/>
              </w:rPr>
              <w:t>a</w:t>
            </w:r>
            <w:r w:rsidR="00051FD5">
              <w:rPr>
                <w:rFonts w:cstheme="minorHAnsi"/>
                <w:sz w:val="19"/>
                <w:szCs w:val="19"/>
              </w:rPr>
              <w:t>nych: materiały filmowe dostosowane do potrzeb platformy, sposób wymiany danych: bezpośrednie,  status integracji : planowane/ integracja z rozwiązaniem cloud computing/z repozytorium cyfr</w:t>
            </w:r>
            <w:r w:rsidR="00051FD5">
              <w:rPr>
                <w:rFonts w:cstheme="minorHAnsi"/>
                <w:sz w:val="19"/>
                <w:szCs w:val="19"/>
              </w:rPr>
              <w:t>o</w:t>
            </w:r>
            <w:r w:rsidR="00051FD5">
              <w:rPr>
                <w:rFonts w:cstheme="minorHAnsi"/>
                <w:sz w:val="19"/>
                <w:szCs w:val="19"/>
              </w:rPr>
              <w:t>wym</w:t>
            </w:r>
          </w:p>
        </w:tc>
      </w:tr>
      <w:tr w:rsidR="005603C1" w:rsidRPr="002D4C43" w14:paraId="5A36E6F5" w14:textId="77777777" w:rsidTr="00186202">
        <w:tc>
          <w:tcPr>
            <w:tcW w:w="2802" w:type="dxa"/>
          </w:tcPr>
          <w:p w14:paraId="0E6F89FC" w14:textId="77777777" w:rsidR="005603C1" w:rsidRPr="00C80203" w:rsidRDefault="005603C1" w:rsidP="005603C1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lastRenderedPageBreak/>
              <w:t xml:space="preserve">3. </w:t>
            </w:r>
            <w:r w:rsidRPr="00C80203">
              <w:rPr>
                <w:rFonts w:cstheme="minorHAnsi"/>
                <w:sz w:val="19"/>
                <w:szCs w:val="19"/>
              </w:rPr>
              <w:t>Platforma online w ramach</w:t>
            </w:r>
          </w:p>
          <w:p w14:paraId="680D48AF" w14:textId="77777777" w:rsidR="005603C1" w:rsidRPr="002D4C43" w:rsidRDefault="005603C1" w:rsidP="005603C1">
            <w:pPr>
              <w:rPr>
                <w:rFonts w:ascii="Arial" w:hAnsi="Arial" w:cs="Arial"/>
                <w:sz w:val="18"/>
                <w:szCs w:val="20"/>
              </w:rPr>
            </w:pPr>
            <w:r w:rsidRPr="00C80203">
              <w:rPr>
                <w:rFonts w:cstheme="minorHAnsi"/>
                <w:sz w:val="19"/>
                <w:szCs w:val="19"/>
              </w:rPr>
              <w:t>Centrum Dystrybucji</w:t>
            </w:r>
          </w:p>
        </w:tc>
        <w:tc>
          <w:tcPr>
            <w:tcW w:w="1446" w:type="dxa"/>
            <w:vAlign w:val="center"/>
          </w:tcPr>
          <w:p w14:paraId="60AA4DFE" w14:textId="77777777"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07-2020</w:t>
            </w:r>
          </w:p>
        </w:tc>
        <w:tc>
          <w:tcPr>
            <w:tcW w:w="1956" w:type="dxa"/>
            <w:vAlign w:val="center"/>
          </w:tcPr>
          <w:p w14:paraId="007F031C" w14:textId="77777777"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14:paraId="6EDEE253" w14:textId="77777777" w:rsidR="00C66744" w:rsidRDefault="00565C6C" w:rsidP="00FE4BB5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Nazwa systemu: Platforma WEB /publiczna/zarządzanie/ typ interfe</w:t>
            </w:r>
            <w:r w:rsidR="00FE4BB5">
              <w:rPr>
                <w:rFonts w:cstheme="minorHAnsi"/>
                <w:sz w:val="19"/>
                <w:szCs w:val="19"/>
              </w:rPr>
              <w:t>j</w:t>
            </w:r>
            <w:r>
              <w:rPr>
                <w:rFonts w:cstheme="minorHAnsi"/>
                <w:sz w:val="19"/>
                <w:szCs w:val="19"/>
              </w:rPr>
              <w:t>su: WWW, zakres wymi</w:t>
            </w:r>
            <w:r w:rsidR="00FE4BB5">
              <w:rPr>
                <w:rFonts w:cstheme="minorHAnsi"/>
                <w:sz w:val="19"/>
                <w:szCs w:val="19"/>
              </w:rPr>
              <w:t>e</w:t>
            </w:r>
            <w:r>
              <w:rPr>
                <w:rFonts w:cstheme="minorHAnsi"/>
                <w:sz w:val="19"/>
                <w:szCs w:val="19"/>
              </w:rPr>
              <w:t>nianych danych: tekst, grafika, sposób wymiany danych: bezpośrednie, status integracji:</w:t>
            </w:r>
            <w:r w:rsidR="00FE4BB5">
              <w:rPr>
                <w:rFonts w:cstheme="minorHAnsi"/>
                <w:sz w:val="19"/>
                <w:szCs w:val="19"/>
              </w:rPr>
              <w:t xml:space="preserve"> </w:t>
            </w:r>
            <w:r>
              <w:rPr>
                <w:rFonts w:cstheme="minorHAnsi"/>
                <w:sz w:val="19"/>
                <w:szCs w:val="19"/>
              </w:rPr>
              <w:t>plan</w:t>
            </w:r>
            <w:r>
              <w:rPr>
                <w:rFonts w:cstheme="minorHAnsi"/>
                <w:sz w:val="19"/>
                <w:szCs w:val="19"/>
              </w:rPr>
              <w:t>o</w:t>
            </w:r>
            <w:r>
              <w:rPr>
                <w:rFonts w:cstheme="minorHAnsi"/>
                <w:sz w:val="19"/>
                <w:szCs w:val="19"/>
              </w:rPr>
              <w:t>wane; Platforma WEB /publiczna/zarządz</w:t>
            </w:r>
            <w:r w:rsidR="00FE4BB5">
              <w:rPr>
                <w:rFonts w:cstheme="minorHAnsi"/>
                <w:sz w:val="19"/>
                <w:szCs w:val="19"/>
              </w:rPr>
              <w:t>a</w:t>
            </w:r>
            <w:r>
              <w:rPr>
                <w:rFonts w:cstheme="minorHAnsi"/>
                <w:sz w:val="19"/>
                <w:szCs w:val="19"/>
              </w:rPr>
              <w:t>nie/ - wyszukiwanie, systemy docelowe –machine learning dla wyszukiwania</w:t>
            </w:r>
            <w:r w:rsidR="008C4978">
              <w:rPr>
                <w:rFonts w:cstheme="minorHAnsi"/>
                <w:sz w:val="19"/>
                <w:szCs w:val="19"/>
              </w:rPr>
              <w:t>, typ interfejsu: API/SDK, zakres wymienianych danych: tekst, sposób wymiany danych: bezpośrednie, status integracji: planowane; Platforma WEB /publiczna/zarządzanie/ system ź</w:t>
            </w:r>
            <w:r w:rsidR="008C4978" w:rsidRPr="00051FD5">
              <w:rPr>
                <w:rFonts w:cstheme="minorHAnsi"/>
                <w:sz w:val="18"/>
                <w:szCs w:val="18"/>
              </w:rPr>
              <w:t>ró</w:t>
            </w:r>
            <w:r w:rsidR="00051FD5" w:rsidRPr="00051FD5">
              <w:rPr>
                <w:sz w:val="18"/>
                <w:szCs w:val="18"/>
              </w:rPr>
              <w:t>dłowy</w:t>
            </w:r>
            <w:r w:rsidR="00051FD5">
              <w:rPr>
                <w:sz w:val="18"/>
                <w:szCs w:val="18"/>
              </w:rPr>
              <w:t xml:space="preserve"> – zbió</w:t>
            </w:r>
            <w:r w:rsidR="00051FD5">
              <w:rPr>
                <w:rFonts w:cstheme="minorHAnsi"/>
                <w:sz w:val="19"/>
                <w:szCs w:val="19"/>
              </w:rPr>
              <w:t>r danych wyjściowych, typ interfe</w:t>
            </w:r>
            <w:r w:rsidR="00FE4BB5">
              <w:rPr>
                <w:rFonts w:cstheme="minorHAnsi"/>
                <w:sz w:val="19"/>
                <w:szCs w:val="19"/>
              </w:rPr>
              <w:t>js</w:t>
            </w:r>
            <w:r w:rsidR="00051FD5">
              <w:rPr>
                <w:rFonts w:cstheme="minorHAnsi"/>
                <w:sz w:val="19"/>
                <w:szCs w:val="19"/>
              </w:rPr>
              <w:t>u: WWW, API/SDK, zakres w</w:t>
            </w:r>
            <w:r w:rsidR="00051FD5">
              <w:rPr>
                <w:rFonts w:cstheme="minorHAnsi"/>
                <w:sz w:val="19"/>
                <w:szCs w:val="19"/>
              </w:rPr>
              <w:t>y</w:t>
            </w:r>
            <w:r w:rsidR="00051FD5">
              <w:rPr>
                <w:rFonts w:cstheme="minorHAnsi"/>
                <w:sz w:val="19"/>
                <w:szCs w:val="19"/>
              </w:rPr>
              <w:t>mienianych danych: materiały video, sposób wymiany danych: bezpośredn</w:t>
            </w:r>
            <w:r w:rsidR="00FE4BB5">
              <w:rPr>
                <w:rFonts w:cstheme="minorHAnsi"/>
                <w:sz w:val="19"/>
                <w:szCs w:val="19"/>
              </w:rPr>
              <w:t>ie, status inte</w:t>
            </w:r>
            <w:r w:rsidR="00051FD5">
              <w:rPr>
                <w:rFonts w:cstheme="minorHAnsi"/>
                <w:sz w:val="19"/>
                <w:szCs w:val="19"/>
              </w:rPr>
              <w:t>gracji : planowane, aplikacja WEB do zarządzania platformą – umożl</w:t>
            </w:r>
            <w:r w:rsidR="00051FD5">
              <w:rPr>
                <w:rFonts w:cstheme="minorHAnsi"/>
                <w:sz w:val="19"/>
                <w:szCs w:val="19"/>
              </w:rPr>
              <w:t>i</w:t>
            </w:r>
            <w:r w:rsidR="00051FD5">
              <w:rPr>
                <w:rFonts w:cstheme="minorHAnsi"/>
                <w:sz w:val="19"/>
                <w:szCs w:val="19"/>
              </w:rPr>
              <w:t>wia zarządzanie wszystkimi funkcjami niezbędnymi do prawidłowej pracy oraz edycje zasobów i metadanych – status integracji planowane; Aplikacja WEB dostępna dla użytkownika – umożliwia wyszukiwanie w naturalny sposób el</w:t>
            </w:r>
            <w:r w:rsidR="00051FD5">
              <w:rPr>
                <w:rFonts w:cstheme="minorHAnsi"/>
                <w:sz w:val="19"/>
                <w:szCs w:val="19"/>
              </w:rPr>
              <w:t>e</w:t>
            </w:r>
            <w:r w:rsidR="00051FD5">
              <w:rPr>
                <w:rFonts w:cstheme="minorHAnsi"/>
                <w:sz w:val="19"/>
                <w:szCs w:val="19"/>
              </w:rPr>
              <w:t>mentów występujących  w materiałach filmowych, odtwarzanie, pobieranie wersji profesjonalnych w wysokiej ro</w:t>
            </w:r>
            <w:r w:rsidR="00051FD5">
              <w:rPr>
                <w:rFonts w:cstheme="minorHAnsi"/>
                <w:sz w:val="19"/>
                <w:szCs w:val="19"/>
              </w:rPr>
              <w:t>z</w:t>
            </w:r>
            <w:r w:rsidR="00051FD5">
              <w:rPr>
                <w:rFonts w:cstheme="minorHAnsi"/>
                <w:sz w:val="19"/>
                <w:szCs w:val="19"/>
              </w:rPr>
              <w:t>dzielczości, d</w:t>
            </w:r>
            <w:r w:rsidR="00C66744">
              <w:rPr>
                <w:rFonts w:cstheme="minorHAnsi"/>
                <w:sz w:val="19"/>
                <w:szCs w:val="19"/>
              </w:rPr>
              <w:t>,</w:t>
            </w:r>
          </w:p>
          <w:p w14:paraId="23A709FD" w14:textId="36337366" w:rsidR="005603C1" w:rsidRPr="00186202" w:rsidRDefault="00051FD5" w:rsidP="00FE4BB5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odatkowo płatności online, status int</w:t>
            </w:r>
            <w:r>
              <w:rPr>
                <w:rFonts w:cstheme="minorHAnsi"/>
                <w:sz w:val="19"/>
                <w:szCs w:val="19"/>
              </w:rPr>
              <w:t>e</w:t>
            </w:r>
            <w:r>
              <w:rPr>
                <w:rFonts w:cstheme="minorHAnsi"/>
                <w:sz w:val="19"/>
                <w:szCs w:val="19"/>
              </w:rPr>
              <w:t>gracji ; planowane</w:t>
            </w:r>
            <w:r w:rsidR="00FE4BB5">
              <w:rPr>
                <w:rFonts w:cstheme="minorHAnsi"/>
                <w:sz w:val="19"/>
                <w:szCs w:val="19"/>
              </w:rPr>
              <w:t>; System płatnośc</w:t>
            </w:r>
            <w:r>
              <w:rPr>
                <w:rFonts w:cstheme="minorHAnsi"/>
                <w:sz w:val="19"/>
                <w:szCs w:val="19"/>
              </w:rPr>
              <w:t>i online/API dostawcy, typ interfe</w:t>
            </w:r>
            <w:r w:rsidR="00FE4BB5">
              <w:rPr>
                <w:rFonts w:cstheme="minorHAnsi"/>
                <w:sz w:val="19"/>
                <w:szCs w:val="19"/>
              </w:rPr>
              <w:t>j</w:t>
            </w:r>
            <w:r>
              <w:rPr>
                <w:rFonts w:cstheme="minorHAnsi"/>
                <w:sz w:val="19"/>
                <w:szCs w:val="19"/>
              </w:rPr>
              <w:t>su: WWW, API, zakres wymienianych d</w:t>
            </w:r>
            <w:r>
              <w:rPr>
                <w:rFonts w:cstheme="minorHAnsi"/>
                <w:sz w:val="19"/>
                <w:szCs w:val="19"/>
              </w:rPr>
              <w:t>a</w:t>
            </w:r>
            <w:r>
              <w:rPr>
                <w:rFonts w:cstheme="minorHAnsi"/>
                <w:sz w:val="19"/>
                <w:szCs w:val="19"/>
              </w:rPr>
              <w:t>nych: dane o płatność</w:t>
            </w:r>
            <w:r w:rsidR="00110012">
              <w:rPr>
                <w:rFonts w:cstheme="minorHAnsi"/>
                <w:sz w:val="19"/>
                <w:szCs w:val="19"/>
              </w:rPr>
              <w:t>, sposób wymiany danych: bezpośrednie;  integracja z op</w:t>
            </w:r>
            <w:r w:rsidR="00110012">
              <w:rPr>
                <w:rFonts w:cstheme="minorHAnsi"/>
                <w:sz w:val="19"/>
                <w:szCs w:val="19"/>
              </w:rPr>
              <w:t>e</w:t>
            </w:r>
            <w:r w:rsidR="00110012">
              <w:rPr>
                <w:rFonts w:cstheme="minorHAnsi"/>
                <w:sz w:val="19"/>
                <w:szCs w:val="19"/>
              </w:rPr>
              <w:t>ratorem – planowana.</w:t>
            </w:r>
          </w:p>
        </w:tc>
      </w:tr>
    </w:tbl>
    <w:p w14:paraId="07472541" w14:textId="77777777" w:rsidR="00BB059E" w:rsidRPr="002D4C4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DA34DF" w:rsidRPr="002D4C43">
        <w:rPr>
          <w:rFonts w:ascii="Arial" w:hAnsi="Arial" w:cs="Arial"/>
          <w:sz w:val="20"/>
          <w:szCs w:val="20"/>
        </w:rPr>
        <w:t>&lt;</w:t>
      </w:r>
      <w:r w:rsidR="00B41415" w:rsidRPr="002D4C43">
        <w:rPr>
          <w:rFonts w:ascii="Arial" w:hAnsi="Arial" w:cs="Arial"/>
          <w:sz w:val="20"/>
          <w:szCs w:val="20"/>
        </w:rPr>
        <w:t>maksymalnie 20</w:t>
      </w:r>
      <w:r w:rsidR="00DA34DF" w:rsidRPr="002D4C43">
        <w:rPr>
          <w:rFonts w:ascii="Arial" w:hAnsi="Arial" w:cs="Arial"/>
          <w:sz w:val="20"/>
          <w:szCs w:val="20"/>
        </w:rPr>
        <w:t>00 znaków&gt;</w:t>
      </w:r>
    </w:p>
    <w:p w14:paraId="4F6CDB1F" w14:textId="77777777" w:rsidR="00CF2E64" w:rsidRPr="002D4C4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5"/>
        <w:gridCol w:w="1606"/>
        <w:gridCol w:w="2374"/>
        <w:gridCol w:w="2446"/>
      </w:tblGrid>
      <w:tr w:rsidR="00322614" w:rsidRPr="002D4C43" w14:paraId="10ADDA00" w14:textId="77777777" w:rsidTr="004028D7">
        <w:trPr>
          <w:tblHeader/>
        </w:trPr>
        <w:tc>
          <w:tcPr>
            <w:tcW w:w="3185" w:type="dxa"/>
            <w:shd w:val="clear" w:color="auto" w:fill="D0CECE" w:themeFill="background2" w:themeFillShade="E6"/>
            <w:vAlign w:val="center"/>
          </w:tcPr>
          <w:p w14:paraId="1E1F0A0F" w14:textId="77777777"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6" w:type="dxa"/>
            <w:shd w:val="clear" w:color="auto" w:fill="D0CECE" w:themeFill="background2" w:themeFillShade="E6"/>
            <w:vAlign w:val="center"/>
          </w:tcPr>
          <w:p w14:paraId="27D1941A" w14:textId="77777777"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374" w:type="dxa"/>
            <w:shd w:val="clear" w:color="auto" w:fill="D0CECE" w:themeFill="background2" w:themeFillShade="E6"/>
          </w:tcPr>
          <w:p w14:paraId="2E2B7B32" w14:textId="77777777"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46" w:type="dxa"/>
            <w:shd w:val="clear" w:color="auto" w:fill="D0CECE" w:themeFill="background2" w:themeFillShade="E6"/>
            <w:vAlign w:val="center"/>
          </w:tcPr>
          <w:p w14:paraId="5521E728" w14:textId="77777777"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D4C43" w14:paraId="2A31CF76" w14:textId="77777777" w:rsidTr="004028D7">
        <w:tc>
          <w:tcPr>
            <w:tcW w:w="3185" w:type="dxa"/>
            <w:vAlign w:val="center"/>
          </w:tcPr>
          <w:p w14:paraId="7890FE20" w14:textId="77777777"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06" w:type="dxa"/>
          </w:tcPr>
          <w:p w14:paraId="6D720071" w14:textId="77777777" w:rsidR="00322614" w:rsidRPr="002D4C43" w:rsidRDefault="008D2FF8" w:rsidP="009F09BF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374" w:type="dxa"/>
          </w:tcPr>
          <w:p w14:paraId="4987E1C4" w14:textId="77777777"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46" w:type="dxa"/>
          </w:tcPr>
          <w:p w14:paraId="7CECF9A3" w14:textId="77777777" w:rsidR="00322614" w:rsidRPr="002D4C43" w:rsidRDefault="008D2FF8" w:rsidP="00C1106C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Kontrola kosztowa poprzez szacowanie wartości z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mówienia w wyniku post</w:t>
            </w:r>
            <w:r w:rsidRPr="002D4C43">
              <w:rPr>
                <w:rFonts w:ascii="Arial" w:hAnsi="Arial" w:cs="Arial"/>
                <w:sz w:val="18"/>
                <w:szCs w:val="20"/>
              </w:rPr>
              <w:t>ę</w:t>
            </w:r>
            <w:r w:rsidRPr="002D4C43">
              <w:rPr>
                <w:rFonts w:ascii="Arial" w:hAnsi="Arial" w:cs="Arial"/>
                <w:sz w:val="18"/>
                <w:szCs w:val="20"/>
              </w:rPr>
              <w:lastRenderedPageBreak/>
              <w:t>powania ofertowego, pl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nowane jest  zawarcie długoterminowych umów z cenami ustalonymi na st</w:t>
            </w:r>
            <w:r w:rsidRPr="002D4C43">
              <w:rPr>
                <w:rFonts w:ascii="Arial" w:hAnsi="Arial" w:cs="Arial"/>
                <w:sz w:val="18"/>
                <w:szCs w:val="20"/>
              </w:rPr>
              <w:t>a</w:t>
            </w:r>
            <w:r w:rsidRPr="002D4C43">
              <w:rPr>
                <w:rFonts w:ascii="Arial" w:hAnsi="Arial" w:cs="Arial"/>
                <w:sz w:val="18"/>
                <w:szCs w:val="20"/>
              </w:rPr>
              <w:t>łym poziomie</w:t>
            </w:r>
          </w:p>
        </w:tc>
      </w:tr>
      <w:tr w:rsidR="00DA3598" w:rsidRPr="002D4C43" w14:paraId="55125FF2" w14:textId="77777777" w:rsidTr="004028D7">
        <w:tc>
          <w:tcPr>
            <w:tcW w:w="3185" w:type="dxa"/>
          </w:tcPr>
          <w:p w14:paraId="53F0B569" w14:textId="77777777"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lastRenderedPageBreak/>
              <w:t>Ryzyko administracyjne i ryzyko związane z udzielaniem zamówień: opóźnienia w zamówieniach dot</w:t>
            </w:r>
            <w:r w:rsidRPr="002D4C43">
              <w:rPr>
                <w:rFonts w:ascii="Arial" w:hAnsi="Arial" w:cs="Arial"/>
                <w:sz w:val="18"/>
                <w:szCs w:val="18"/>
              </w:rPr>
              <w:t>y</w:t>
            </w:r>
            <w:r w:rsidRPr="002D4C43">
              <w:rPr>
                <w:rFonts w:ascii="Arial" w:hAnsi="Arial" w:cs="Arial"/>
                <w:sz w:val="18"/>
                <w:szCs w:val="18"/>
              </w:rPr>
              <w:t>czących  projektu</w:t>
            </w:r>
          </w:p>
        </w:tc>
        <w:tc>
          <w:tcPr>
            <w:tcW w:w="1606" w:type="dxa"/>
          </w:tcPr>
          <w:p w14:paraId="546C6B4A" w14:textId="77777777"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14:paraId="5E5CD02B" w14:textId="77777777"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46" w:type="dxa"/>
          </w:tcPr>
          <w:p w14:paraId="29AAFD1B" w14:textId="77777777"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art. 4 pkt 3 lit. g </w:t>
            </w:r>
            <w:r w:rsidRPr="002D4C43">
              <w:rPr>
                <w:rFonts w:ascii="Arial" w:hAnsi="Arial" w:cs="Arial"/>
                <w:sz w:val="18"/>
                <w:szCs w:val="18"/>
              </w:rPr>
              <w:t>ustaw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PZP usługi digital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>zacji są zwolnione z k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nieczności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jej </w:t>
            </w:r>
            <w:r w:rsidRPr="002D4C43">
              <w:rPr>
                <w:rFonts w:ascii="Arial" w:hAnsi="Arial" w:cs="Arial"/>
                <w:sz w:val="18"/>
                <w:szCs w:val="18"/>
              </w:rPr>
              <w:t>sto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sowania. </w:t>
            </w:r>
            <w:r w:rsidRPr="002D4C43">
              <w:rPr>
                <w:rFonts w:ascii="Arial" w:hAnsi="Arial" w:cs="Arial"/>
                <w:sz w:val="18"/>
                <w:szCs w:val="18"/>
              </w:rPr>
              <w:t>Natomiast prace związane z adaptacją budynku do potrzeb Centrum Dystryb</w:t>
            </w:r>
            <w:r w:rsidRPr="002D4C43">
              <w:rPr>
                <w:rFonts w:ascii="Arial" w:hAnsi="Arial" w:cs="Arial"/>
                <w:sz w:val="18"/>
                <w:szCs w:val="18"/>
              </w:rPr>
              <w:t>u</w:t>
            </w:r>
            <w:r w:rsidRPr="002D4C43">
              <w:rPr>
                <w:rFonts w:ascii="Arial" w:hAnsi="Arial" w:cs="Arial"/>
                <w:sz w:val="18"/>
                <w:szCs w:val="18"/>
              </w:rPr>
              <w:t>cji wymagać będ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>ą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zast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>sowania Ustawy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 xml:space="preserve"> PZP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. W celu niwelowania ryzyka opóźnień 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>wydłużono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okres związany z realizacją wyb</w:t>
            </w:r>
            <w:r w:rsidRPr="002D4C43">
              <w:rPr>
                <w:rFonts w:ascii="Arial" w:hAnsi="Arial" w:cs="Arial"/>
                <w:sz w:val="18"/>
                <w:szCs w:val="18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ru Oferenta. </w:t>
            </w:r>
          </w:p>
          <w:p w14:paraId="1FBCB579" w14:textId="77777777"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Partnerzy rozpoczęli dzi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łania mające na celu wył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nienie wykonawców w procesie rekonstrukcji i digitalizacji. Biorąc pod uwagę fakt zwolnienia z Prawa zamówień public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zgodnie z art. 4 pkt 3 lit g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artnerzy przeprow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dzają rozeznanie rynku.</w:t>
            </w:r>
          </w:p>
          <w:p w14:paraId="030AA1A6" w14:textId="77777777" w:rsidR="00DA3598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Realizacja postępowań w celu wyboru wykonawcy: Przygotowana została dokumentacja przetargowa dla zadania. Znajduje się w CPPC w celu kontroli ex-ante</w:t>
            </w:r>
          </w:p>
          <w:p w14:paraId="258AB36F" w14:textId="4556F3D9" w:rsidR="00FE4BB5" w:rsidRPr="002D4C43" w:rsidRDefault="00FE4BB5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  <w:tr w:rsidR="004028D7" w:rsidRPr="002D4C43" w14:paraId="1C9F64F0" w14:textId="77777777" w:rsidTr="004028D7">
        <w:tc>
          <w:tcPr>
            <w:tcW w:w="3185" w:type="dxa"/>
          </w:tcPr>
          <w:p w14:paraId="3CF7B0B7" w14:textId="77777777"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operacyjne i finansowe: wzrost kosztów operacyjnych</w:t>
            </w:r>
          </w:p>
        </w:tc>
        <w:tc>
          <w:tcPr>
            <w:tcW w:w="1606" w:type="dxa"/>
          </w:tcPr>
          <w:p w14:paraId="0543223E" w14:textId="77777777"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14:paraId="7B855C1E" w14:textId="5B24610B" w:rsidR="004028D7" w:rsidRPr="002D4C43" w:rsidRDefault="00DE52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46" w:type="dxa"/>
          </w:tcPr>
          <w:p w14:paraId="2B450904" w14:textId="77777777" w:rsidR="004028D7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Zbadano wrażliwość na wzrost kosztów operacy</w:t>
            </w:r>
            <w:r w:rsidRPr="002D4C43">
              <w:rPr>
                <w:rFonts w:ascii="Arial" w:hAnsi="Arial" w:cs="Arial"/>
                <w:sz w:val="18"/>
                <w:szCs w:val="18"/>
              </w:rPr>
              <w:t>j</w:t>
            </w:r>
            <w:r w:rsidRPr="002D4C43">
              <w:rPr>
                <w:rFonts w:ascii="Arial" w:hAnsi="Arial" w:cs="Arial"/>
                <w:sz w:val="18"/>
                <w:szCs w:val="18"/>
              </w:rPr>
              <w:t>nych. Ryzyko będzie mon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>torowane w procesie z</w:t>
            </w:r>
            <w:r w:rsidRPr="002D4C43">
              <w:rPr>
                <w:rFonts w:ascii="Arial" w:hAnsi="Arial" w:cs="Arial"/>
                <w:sz w:val="18"/>
                <w:szCs w:val="18"/>
              </w:rPr>
              <w:t>a</w:t>
            </w:r>
            <w:r w:rsidRPr="002D4C43">
              <w:rPr>
                <w:rFonts w:ascii="Arial" w:hAnsi="Arial" w:cs="Arial"/>
                <w:sz w:val="18"/>
                <w:szCs w:val="18"/>
              </w:rPr>
              <w:t>rządzania projektem.</w:t>
            </w:r>
          </w:p>
          <w:p w14:paraId="462BE28F" w14:textId="090B3368" w:rsidR="00FE4BB5" w:rsidRPr="002D4C43" w:rsidRDefault="00FE4BB5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  <w:tr w:rsidR="004028D7" w:rsidRPr="002D4C43" w14:paraId="0AD28ED4" w14:textId="77777777" w:rsidTr="004028D7">
        <w:tc>
          <w:tcPr>
            <w:tcW w:w="3185" w:type="dxa"/>
          </w:tcPr>
          <w:p w14:paraId="29F00EA0" w14:textId="77777777"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operacyjne i finansowe:</w:t>
            </w:r>
            <w:ins w:id="4" w:author="Autor">
              <w:r w:rsidR="00994C1C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Pr="002D4C43">
              <w:rPr>
                <w:rFonts w:ascii="Arial" w:hAnsi="Arial" w:cs="Arial"/>
                <w:sz w:val="18"/>
                <w:szCs w:val="18"/>
              </w:rPr>
              <w:t>zwiększony popyt na usługi digital</w:t>
            </w:r>
            <w:r w:rsidRPr="002D4C43">
              <w:rPr>
                <w:rFonts w:ascii="Arial" w:hAnsi="Arial" w:cs="Arial"/>
                <w:sz w:val="18"/>
                <w:szCs w:val="18"/>
              </w:rPr>
              <w:t>i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zacyjne spowodować może zatory w </w:t>
            </w:r>
            <w:r w:rsidR="0045323E">
              <w:rPr>
                <w:rFonts w:ascii="Arial" w:hAnsi="Arial" w:cs="Arial"/>
                <w:sz w:val="18"/>
                <w:szCs w:val="18"/>
              </w:rPr>
              <w:t>procesie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realizacji usługi przez is</w:t>
            </w:r>
            <w:r w:rsidRPr="002D4C43">
              <w:rPr>
                <w:rFonts w:ascii="Arial" w:hAnsi="Arial" w:cs="Arial"/>
                <w:sz w:val="18"/>
                <w:szCs w:val="18"/>
              </w:rPr>
              <w:t>t</w:t>
            </w:r>
            <w:r w:rsidRPr="002D4C43">
              <w:rPr>
                <w:rFonts w:ascii="Arial" w:hAnsi="Arial" w:cs="Arial"/>
                <w:sz w:val="18"/>
                <w:szCs w:val="18"/>
              </w:rPr>
              <w:t>niejące podmioty zewnętrzne</w:t>
            </w:r>
          </w:p>
        </w:tc>
        <w:tc>
          <w:tcPr>
            <w:tcW w:w="1606" w:type="dxa"/>
          </w:tcPr>
          <w:p w14:paraId="796DD5E1" w14:textId="77777777"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14:paraId="05B31D11" w14:textId="77777777" w:rsidR="004028D7" w:rsidRPr="002D4C43" w:rsidRDefault="004028D7" w:rsidP="0045323E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</w:t>
            </w:r>
            <w:r w:rsidR="0045323E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446" w:type="dxa"/>
          </w:tcPr>
          <w:p w14:paraId="3ABFDF8A" w14:textId="77777777" w:rsidR="004028D7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</w:t>
            </w:r>
            <w:r w:rsidRPr="002D4C43">
              <w:rPr>
                <w:rFonts w:ascii="Arial" w:hAnsi="Arial" w:cs="Arial"/>
                <w:sz w:val="18"/>
                <w:szCs w:val="18"/>
              </w:rPr>
              <w:t>a</w:t>
            </w:r>
            <w:r w:rsidRPr="002D4C43">
              <w:rPr>
                <w:rFonts w:ascii="Arial" w:hAnsi="Arial" w:cs="Arial"/>
                <w:sz w:val="18"/>
                <w:szCs w:val="18"/>
              </w:rPr>
              <w:t>tywny plan digitalizacji z podmiotami, z którymi współpracuje Konsorcjum.</w:t>
            </w:r>
          </w:p>
          <w:p w14:paraId="436EC042" w14:textId="514C9227" w:rsidR="00FE4BB5" w:rsidRPr="002D4C43" w:rsidRDefault="00FE4BB5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  <w:tr w:rsidR="00186FFB" w:rsidRPr="002D4C43" w14:paraId="3E5E1F20" w14:textId="77777777" w:rsidTr="004028D7">
        <w:tc>
          <w:tcPr>
            <w:tcW w:w="3185" w:type="dxa"/>
          </w:tcPr>
          <w:p w14:paraId="4ABE0F3E" w14:textId="77777777"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lastRenderedPageBreak/>
              <w:t>Ryzyko organizacyjne: opóźnienia w realizacji Kamieni Milowych</w:t>
            </w:r>
          </w:p>
        </w:tc>
        <w:tc>
          <w:tcPr>
            <w:tcW w:w="1606" w:type="dxa"/>
          </w:tcPr>
          <w:p w14:paraId="785B8826" w14:textId="77777777"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14:paraId="6A8316B5" w14:textId="71287520" w:rsidR="00186FFB" w:rsidRPr="003C5EA3" w:rsidRDefault="00DE5298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46" w:type="dxa"/>
          </w:tcPr>
          <w:p w14:paraId="0B88419B" w14:textId="77777777" w:rsidR="00186FFB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celu neutralizacji ryzyka dokonano aktualizacji te</w:t>
            </w:r>
            <w:r w:rsidRPr="003C5EA3">
              <w:rPr>
                <w:rFonts w:ascii="Arial" w:hAnsi="Arial" w:cs="Arial"/>
                <w:sz w:val="18"/>
                <w:szCs w:val="18"/>
              </w:rPr>
              <w:t>r</w:t>
            </w:r>
            <w:r w:rsidRPr="003C5EA3">
              <w:rPr>
                <w:rFonts w:ascii="Arial" w:hAnsi="Arial" w:cs="Arial"/>
                <w:sz w:val="18"/>
                <w:szCs w:val="18"/>
              </w:rPr>
              <w:t>minów realizacji Kamieni Milowych (wniosek o aneks do umowy). Wskazano realne terminy realizacji Kamieni Milowych w oparci o rzeczywisty stan realizacji Projektu. Nowo wskazane terminy nie będą skutkować przekroczeniem terminu realizacji Projektu</w:t>
            </w:r>
            <w:r w:rsidR="00650ACE" w:rsidRPr="003C5E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0B162A" w14:textId="4CB50505" w:rsidR="00FE4BB5" w:rsidRPr="003C5EA3" w:rsidRDefault="00FE4BB5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  <w:tr w:rsidR="007B7BBB" w:rsidRPr="002D4C43" w14:paraId="731AF51B" w14:textId="77777777" w:rsidTr="004028D7">
        <w:tc>
          <w:tcPr>
            <w:tcW w:w="3185" w:type="dxa"/>
          </w:tcPr>
          <w:p w14:paraId="3BDCEE9C" w14:textId="77777777" w:rsidR="007B7BBB" w:rsidRPr="003C5EA3" w:rsidRDefault="007B7BB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technologiczne: p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robl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my techniczne związane z uży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kowaniem urządzeń do reko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strukcji i digitalizacji</w:t>
            </w:r>
          </w:p>
        </w:tc>
        <w:tc>
          <w:tcPr>
            <w:tcW w:w="1606" w:type="dxa"/>
          </w:tcPr>
          <w:p w14:paraId="25BAA44D" w14:textId="77777777"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14:paraId="043DD859" w14:textId="497373EF" w:rsidR="007B7BBB" w:rsidRPr="003C5EA3" w:rsidRDefault="00DE5298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46" w:type="dxa"/>
          </w:tcPr>
          <w:p w14:paraId="244BB0D9" w14:textId="77777777" w:rsidR="007B7BBB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jekcie</w:t>
            </w:r>
            <w:r w:rsidR="00B77DE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A16E8D" w14:textId="33624C49" w:rsidR="00FE4BB5" w:rsidRPr="003C5EA3" w:rsidRDefault="00FE4BB5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  <w:tr w:rsidR="007B7BBB" w:rsidRPr="002D4C43" w14:paraId="530D67A8" w14:textId="77777777" w:rsidTr="004028D7">
        <w:tc>
          <w:tcPr>
            <w:tcW w:w="3185" w:type="dxa"/>
          </w:tcPr>
          <w:p w14:paraId="6C39FD80" w14:textId="77777777" w:rsidR="007B7BBB" w:rsidRPr="003C5EA3" w:rsidRDefault="007B7BB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organizacyjne: z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miany w personelu bezpośrednio związ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nym z realizacją celu głównego Projektu</w:t>
            </w:r>
          </w:p>
        </w:tc>
        <w:tc>
          <w:tcPr>
            <w:tcW w:w="1606" w:type="dxa"/>
          </w:tcPr>
          <w:p w14:paraId="07BEF889" w14:textId="77777777"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14:paraId="44515BF0" w14:textId="7C8FD778" w:rsidR="007B7BBB" w:rsidRPr="003C5EA3" w:rsidRDefault="00DE5298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46" w:type="dxa"/>
          </w:tcPr>
          <w:p w14:paraId="5F850C06" w14:textId="77777777" w:rsidR="007B7BBB" w:rsidRDefault="00B77DE1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neutralizacji ryzyka prowadzona jest odp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wiednia polityka kadrowa mająca na celu utrzymanie ciągłości zatrudnienia.</w:t>
            </w:r>
          </w:p>
          <w:p w14:paraId="0040DA90" w14:textId="47568BEA" w:rsidR="00FE4BB5" w:rsidRPr="003C5EA3" w:rsidRDefault="00FE4BB5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wozdawczego,</w:t>
            </w:r>
          </w:p>
        </w:tc>
      </w:tr>
    </w:tbl>
    <w:p w14:paraId="444E6B5A" w14:textId="77777777" w:rsidR="00141A92" w:rsidRPr="002D4C43" w:rsidRDefault="008D2FF8" w:rsidP="008D2FF8">
      <w:pPr>
        <w:tabs>
          <w:tab w:val="left" w:pos="1305"/>
        </w:tabs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ab/>
      </w:r>
    </w:p>
    <w:p w14:paraId="0F794353" w14:textId="77777777" w:rsidR="00CF2E64" w:rsidRPr="002D4C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2268"/>
        <w:gridCol w:w="2552"/>
      </w:tblGrid>
      <w:tr w:rsidR="0091332C" w:rsidRPr="002D4C43" w14:paraId="6981379F" w14:textId="77777777" w:rsidTr="00D601A2">
        <w:trPr>
          <w:trHeight w:val="724"/>
        </w:trPr>
        <w:tc>
          <w:tcPr>
            <w:tcW w:w="3227" w:type="dxa"/>
          </w:tcPr>
          <w:p w14:paraId="3A1882A5" w14:textId="77777777" w:rsidR="0091332C" w:rsidRPr="002D4C43" w:rsidRDefault="0091332C" w:rsidP="00143E2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D4C4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</w:tcPr>
          <w:p w14:paraId="5958D652" w14:textId="77777777"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</w:tcPr>
          <w:p w14:paraId="4022F496" w14:textId="77777777"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</w:tcPr>
          <w:p w14:paraId="180DEE72" w14:textId="77777777"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2D4C43" w14:paraId="286B4429" w14:textId="77777777" w:rsidTr="00D601A2">
        <w:trPr>
          <w:trHeight w:val="1560"/>
        </w:trPr>
        <w:tc>
          <w:tcPr>
            <w:tcW w:w="3227" w:type="dxa"/>
          </w:tcPr>
          <w:p w14:paraId="1D3FAF0C" w14:textId="77777777" w:rsidR="0091332C" w:rsidRPr="002D4C43" w:rsidRDefault="008D2FF8" w:rsidP="00143E2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Zmniejszenie/wstrzymanie połączeń z użytkownikami końcowymi za p</w:t>
            </w: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mocą Internetu</w:t>
            </w:r>
          </w:p>
        </w:tc>
        <w:tc>
          <w:tcPr>
            <w:tcW w:w="1559" w:type="dxa"/>
          </w:tcPr>
          <w:p w14:paraId="2F2B227F" w14:textId="77777777"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68" w:type="dxa"/>
          </w:tcPr>
          <w:p w14:paraId="24D73263" w14:textId="4205D7D1" w:rsidR="0091332C" w:rsidRPr="002D4C43" w:rsidRDefault="00DE529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552" w:type="dxa"/>
          </w:tcPr>
          <w:p w14:paraId="2652810B" w14:textId="77777777" w:rsidR="00FE4BB5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zostanie osiągnięta poprzez udostępniania produktów projektu za pośrednictwem planowanej platformy KRONIKA@</w:t>
            </w:r>
            <w:r w:rsidR="0011001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;</w:t>
            </w:r>
          </w:p>
          <w:p w14:paraId="06F6FD41" w14:textId="77777777" w:rsidR="00FE4BB5" w:rsidRDefault="00FE4BB5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EB4C80B" w14:textId="1E7D972F" w:rsidR="0091332C" w:rsidRPr="002D4C43" w:rsidRDefault="00FE4BB5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="0011001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podziewane lub faktyczne działania oraz zmiany w zakresie ryzyka będą </w:t>
            </w:r>
            <w:r w:rsidR="0011001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możliwe do przedstawienia po zakończeniu projektu.</w:t>
            </w:r>
          </w:p>
        </w:tc>
      </w:tr>
      <w:tr w:rsidR="00186FFB" w:rsidRPr="002D4C43" w14:paraId="50E4A021" w14:textId="77777777" w:rsidTr="00186FFB">
        <w:trPr>
          <w:trHeight w:val="743"/>
        </w:trPr>
        <w:tc>
          <w:tcPr>
            <w:tcW w:w="3228" w:type="dxa"/>
          </w:tcPr>
          <w:p w14:paraId="36229D9B" w14:textId="77777777"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lastRenderedPageBreak/>
              <w:t>Prawne ograniczenia w zakresi</w:t>
            </w:r>
            <w:r w:rsidR="000A19B5">
              <w:rPr>
                <w:rFonts w:ascii="Arial" w:hAnsi="Arial" w:cs="Arial"/>
                <w:sz w:val="18"/>
                <w:szCs w:val="18"/>
              </w:rPr>
              <w:t>e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udostępniania zasobów kultury p</w:t>
            </w:r>
            <w:r w:rsidRPr="002D4C43">
              <w:rPr>
                <w:rFonts w:ascii="Arial" w:hAnsi="Arial" w:cs="Arial"/>
                <w:sz w:val="18"/>
                <w:szCs w:val="18"/>
              </w:rPr>
              <w:t>u</w:t>
            </w:r>
            <w:r w:rsidRPr="002D4C43">
              <w:rPr>
                <w:rFonts w:ascii="Arial" w:hAnsi="Arial" w:cs="Arial"/>
                <w:sz w:val="18"/>
                <w:szCs w:val="18"/>
              </w:rPr>
              <w:t>blicznie</w:t>
            </w:r>
          </w:p>
        </w:tc>
        <w:tc>
          <w:tcPr>
            <w:tcW w:w="1558" w:type="dxa"/>
          </w:tcPr>
          <w:p w14:paraId="69050C70" w14:textId="77777777"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268" w:type="dxa"/>
          </w:tcPr>
          <w:p w14:paraId="01BB0952" w14:textId="11FF395A" w:rsidR="00186FFB" w:rsidRPr="002D4C43" w:rsidRDefault="00DE529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552" w:type="dxa"/>
          </w:tcPr>
          <w:p w14:paraId="7F614017" w14:textId="77777777"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DFE070" w14:textId="77777777" w:rsidR="0091332C" w:rsidRPr="002D4C43" w:rsidRDefault="0091332C" w:rsidP="00141A92">
      <w:pPr>
        <w:spacing w:before="240" w:after="120"/>
        <w:rPr>
          <w:rFonts w:ascii="Arial" w:hAnsi="Arial" w:cs="Arial"/>
        </w:rPr>
      </w:pPr>
    </w:p>
    <w:p w14:paraId="40B20958" w14:textId="76F17696" w:rsidR="00BB059E" w:rsidRPr="002D4C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4D162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816376">
        <w:rPr>
          <w:rFonts w:ascii="Arial" w:hAnsi="Arial" w:cs="Arial"/>
          <w:sz w:val="18"/>
          <w:szCs w:val="18"/>
        </w:rPr>
        <w:t xml:space="preserve">Polski Instytut Sztuki Filmowej, </w:t>
      </w:r>
      <w:r w:rsidR="00182288">
        <w:rPr>
          <w:rFonts w:ascii="Arial" w:hAnsi="Arial" w:cs="Arial"/>
          <w:sz w:val="18"/>
          <w:szCs w:val="18"/>
        </w:rPr>
        <w:t>Zuzanna Ostapowicz – K</w:t>
      </w:r>
      <w:r w:rsidR="002D4C43" w:rsidRPr="002D4C43">
        <w:rPr>
          <w:rFonts w:ascii="Arial" w:hAnsi="Arial" w:cs="Arial"/>
          <w:sz w:val="18"/>
          <w:szCs w:val="18"/>
        </w:rPr>
        <w:t xml:space="preserve">ierownik Projektu, tel. 22 </w:t>
      </w:r>
      <w:r w:rsidR="0045323E">
        <w:rPr>
          <w:rFonts w:ascii="Arial" w:hAnsi="Arial" w:cs="Arial"/>
          <w:sz w:val="18"/>
          <w:szCs w:val="18"/>
        </w:rPr>
        <w:t>10 26</w:t>
      </w:r>
      <w:r w:rsidR="005C2B5E">
        <w:rPr>
          <w:rFonts w:ascii="Arial" w:hAnsi="Arial" w:cs="Arial"/>
          <w:sz w:val="18"/>
          <w:szCs w:val="18"/>
        </w:rPr>
        <w:t> </w:t>
      </w:r>
      <w:r w:rsidR="0045323E">
        <w:rPr>
          <w:rFonts w:ascii="Arial" w:hAnsi="Arial" w:cs="Arial"/>
          <w:sz w:val="18"/>
          <w:szCs w:val="18"/>
        </w:rPr>
        <w:t>447</w:t>
      </w:r>
      <w:r w:rsidR="005C2B5E">
        <w:rPr>
          <w:rFonts w:ascii="Arial" w:hAnsi="Arial" w:cs="Arial"/>
          <w:sz w:val="18"/>
          <w:szCs w:val="18"/>
        </w:rPr>
        <w:t xml:space="preserve">, </w:t>
      </w:r>
      <w:r w:rsidR="00DE5298">
        <w:rPr>
          <w:rFonts w:ascii="Arial" w:hAnsi="Arial" w:cs="Arial"/>
          <w:sz w:val="18"/>
          <w:szCs w:val="18"/>
        </w:rPr>
        <w:t>zuzanna.ostapowicz@pisf.pl</w:t>
      </w:r>
    </w:p>
    <w:sectPr w:rsidR="00BB059E" w:rsidRPr="002D4C4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40FC5" w14:textId="77777777" w:rsidR="00732D7A" w:rsidRDefault="00732D7A" w:rsidP="00BB2420">
      <w:pPr>
        <w:spacing w:after="0" w:line="240" w:lineRule="auto"/>
      </w:pPr>
      <w:r>
        <w:separator/>
      </w:r>
    </w:p>
  </w:endnote>
  <w:endnote w:type="continuationSeparator" w:id="0">
    <w:p w14:paraId="38C8C336" w14:textId="77777777" w:rsidR="00732D7A" w:rsidRDefault="00732D7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723373" w14:textId="6FCD2159" w:rsidR="0029780C" w:rsidRDefault="0029780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39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14:paraId="162CB5B8" w14:textId="77777777" w:rsidR="0029780C" w:rsidRDefault="002978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6D3C9" w14:textId="77777777" w:rsidR="00732D7A" w:rsidRDefault="00732D7A" w:rsidP="00BB2420">
      <w:pPr>
        <w:spacing w:after="0" w:line="240" w:lineRule="auto"/>
      </w:pPr>
      <w:r>
        <w:separator/>
      </w:r>
    </w:p>
  </w:footnote>
  <w:footnote w:type="continuationSeparator" w:id="0">
    <w:p w14:paraId="640DF140" w14:textId="77777777" w:rsidR="00732D7A" w:rsidRDefault="00732D7A" w:rsidP="00BB2420">
      <w:pPr>
        <w:spacing w:after="0" w:line="240" w:lineRule="auto"/>
      </w:pPr>
      <w:r>
        <w:continuationSeparator/>
      </w:r>
    </w:p>
  </w:footnote>
  <w:footnote w:id="1">
    <w:p w14:paraId="4B0B8265" w14:textId="77777777" w:rsidR="0029780C" w:rsidRDefault="0029780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ACD"/>
    <w:multiLevelType w:val="hybridMultilevel"/>
    <w:tmpl w:val="757CA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785417"/>
    <w:multiLevelType w:val="hybridMultilevel"/>
    <w:tmpl w:val="6A0A8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6744B"/>
    <w:multiLevelType w:val="hybridMultilevel"/>
    <w:tmpl w:val="595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87C32"/>
    <w:multiLevelType w:val="hybridMultilevel"/>
    <w:tmpl w:val="489A8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D7D69B2"/>
    <w:multiLevelType w:val="hybridMultilevel"/>
    <w:tmpl w:val="3356D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3"/>
  </w:num>
  <w:num w:numId="4">
    <w:abstractNumId w:val="13"/>
  </w:num>
  <w:num w:numId="5">
    <w:abstractNumId w:val="20"/>
  </w:num>
  <w:num w:numId="6">
    <w:abstractNumId w:val="5"/>
  </w:num>
  <w:num w:numId="7">
    <w:abstractNumId w:val="18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9"/>
  </w:num>
  <w:num w:numId="22">
    <w:abstractNumId w:val="0"/>
  </w:num>
  <w:num w:numId="23">
    <w:abstractNumId w:val="6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506"/>
    <w:rsid w:val="00012ED8"/>
    <w:rsid w:val="00017416"/>
    <w:rsid w:val="00043DD9"/>
    <w:rsid w:val="00044D68"/>
    <w:rsid w:val="00047D9D"/>
    <w:rsid w:val="00051FD5"/>
    <w:rsid w:val="00067447"/>
    <w:rsid w:val="00070663"/>
    <w:rsid w:val="0008182B"/>
    <w:rsid w:val="00084E5B"/>
    <w:rsid w:val="00086D70"/>
    <w:rsid w:val="00087231"/>
    <w:rsid w:val="00095944"/>
    <w:rsid w:val="000A19B5"/>
    <w:rsid w:val="000A1DFB"/>
    <w:rsid w:val="000A2F32"/>
    <w:rsid w:val="000A3938"/>
    <w:rsid w:val="000A4AC9"/>
    <w:rsid w:val="000B1F60"/>
    <w:rsid w:val="000B3E49"/>
    <w:rsid w:val="000B6ADC"/>
    <w:rsid w:val="000C02BD"/>
    <w:rsid w:val="000D28CD"/>
    <w:rsid w:val="000E0060"/>
    <w:rsid w:val="000E1828"/>
    <w:rsid w:val="000E4BF8"/>
    <w:rsid w:val="000F20A9"/>
    <w:rsid w:val="000F307B"/>
    <w:rsid w:val="000F30B9"/>
    <w:rsid w:val="00110012"/>
    <w:rsid w:val="0011693F"/>
    <w:rsid w:val="00122388"/>
    <w:rsid w:val="00124C3D"/>
    <w:rsid w:val="001365C1"/>
    <w:rsid w:val="0014069F"/>
    <w:rsid w:val="00141A92"/>
    <w:rsid w:val="00143E2F"/>
    <w:rsid w:val="00145E84"/>
    <w:rsid w:val="0015102C"/>
    <w:rsid w:val="00165F8A"/>
    <w:rsid w:val="00176FBB"/>
    <w:rsid w:val="00181E97"/>
    <w:rsid w:val="00182288"/>
    <w:rsid w:val="00182A08"/>
    <w:rsid w:val="00186202"/>
    <w:rsid w:val="00186FFB"/>
    <w:rsid w:val="001A2EF2"/>
    <w:rsid w:val="001B0410"/>
    <w:rsid w:val="001B0B76"/>
    <w:rsid w:val="001C0E92"/>
    <w:rsid w:val="001C2D74"/>
    <w:rsid w:val="001C7FAC"/>
    <w:rsid w:val="001E0CAC"/>
    <w:rsid w:val="001E16A3"/>
    <w:rsid w:val="001E1DEA"/>
    <w:rsid w:val="001E7199"/>
    <w:rsid w:val="001F21F7"/>
    <w:rsid w:val="001F24A0"/>
    <w:rsid w:val="001F2BA8"/>
    <w:rsid w:val="001F67EC"/>
    <w:rsid w:val="0020280A"/>
    <w:rsid w:val="0020330A"/>
    <w:rsid w:val="002278D3"/>
    <w:rsid w:val="00237279"/>
    <w:rsid w:val="00240D69"/>
    <w:rsid w:val="00241B5E"/>
    <w:rsid w:val="00252087"/>
    <w:rsid w:val="00265D70"/>
    <w:rsid w:val="00276C00"/>
    <w:rsid w:val="002950AF"/>
    <w:rsid w:val="0029780C"/>
    <w:rsid w:val="002A1A7D"/>
    <w:rsid w:val="002A3C02"/>
    <w:rsid w:val="002A5452"/>
    <w:rsid w:val="002B339B"/>
    <w:rsid w:val="002B4889"/>
    <w:rsid w:val="002B50C0"/>
    <w:rsid w:val="002B6F21"/>
    <w:rsid w:val="002D13C7"/>
    <w:rsid w:val="002D3D4A"/>
    <w:rsid w:val="002D4C43"/>
    <w:rsid w:val="002D7ADA"/>
    <w:rsid w:val="002E23F2"/>
    <w:rsid w:val="002F2B93"/>
    <w:rsid w:val="002F7047"/>
    <w:rsid w:val="003001D1"/>
    <w:rsid w:val="0030196F"/>
    <w:rsid w:val="00302775"/>
    <w:rsid w:val="00304D04"/>
    <w:rsid w:val="00310D8E"/>
    <w:rsid w:val="003128A0"/>
    <w:rsid w:val="00315145"/>
    <w:rsid w:val="003221F2"/>
    <w:rsid w:val="00322614"/>
    <w:rsid w:val="00334A24"/>
    <w:rsid w:val="003410FE"/>
    <w:rsid w:val="0034704D"/>
    <w:rsid w:val="003508E7"/>
    <w:rsid w:val="003534C1"/>
    <w:rsid w:val="00353B1E"/>
    <w:rsid w:val="003542F1"/>
    <w:rsid w:val="00356A3E"/>
    <w:rsid w:val="003642B8"/>
    <w:rsid w:val="00373E89"/>
    <w:rsid w:val="00376DC4"/>
    <w:rsid w:val="00384FD1"/>
    <w:rsid w:val="00392520"/>
    <w:rsid w:val="003A12F4"/>
    <w:rsid w:val="003A4115"/>
    <w:rsid w:val="003B5B7A"/>
    <w:rsid w:val="003B65CA"/>
    <w:rsid w:val="003C5EA3"/>
    <w:rsid w:val="003C7325"/>
    <w:rsid w:val="003D29F4"/>
    <w:rsid w:val="003D7DD0"/>
    <w:rsid w:val="003E3144"/>
    <w:rsid w:val="004028D7"/>
    <w:rsid w:val="00405EA4"/>
    <w:rsid w:val="0041034F"/>
    <w:rsid w:val="004118A3"/>
    <w:rsid w:val="0041223A"/>
    <w:rsid w:val="00423A26"/>
    <w:rsid w:val="00425046"/>
    <w:rsid w:val="004350B8"/>
    <w:rsid w:val="00435FB0"/>
    <w:rsid w:val="00444011"/>
    <w:rsid w:val="00444AAB"/>
    <w:rsid w:val="00450089"/>
    <w:rsid w:val="0045323E"/>
    <w:rsid w:val="00453931"/>
    <w:rsid w:val="0045647F"/>
    <w:rsid w:val="00467CA7"/>
    <w:rsid w:val="00470C10"/>
    <w:rsid w:val="0047537A"/>
    <w:rsid w:val="00480E65"/>
    <w:rsid w:val="004A4E67"/>
    <w:rsid w:val="004C1D48"/>
    <w:rsid w:val="004C63D0"/>
    <w:rsid w:val="004D1625"/>
    <w:rsid w:val="004D1882"/>
    <w:rsid w:val="004D65CA"/>
    <w:rsid w:val="004F48DF"/>
    <w:rsid w:val="004F6E89"/>
    <w:rsid w:val="00517F12"/>
    <w:rsid w:val="0052102C"/>
    <w:rsid w:val="005225A3"/>
    <w:rsid w:val="0052331F"/>
    <w:rsid w:val="00524E6C"/>
    <w:rsid w:val="005332D6"/>
    <w:rsid w:val="00544DFE"/>
    <w:rsid w:val="005603C1"/>
    <w:rsid w:val="00565C6C"/>
    <w:rsid w:val="005734CE"/>
    <w:rsid w:val="005738B1"/>
    <w:rsid w:val="005772EF"/>
    <w:rsid w:val="00586664"/>
    <w:rsid w:val="00593290"/>
    <w:rsid w:val="00594EFF"/>
    <w:rsid w:val="005A12F7"/>
    <w:rsid w:val="005A1B30"/>
    <w:rsid w:val="005B1A32"/>
    <w:rsid w:val="005B3954"/>
    <w:rsid w:val="005B5D08"/>
    <w:rsid w:val="005B786A"/>
    <w:rsid w:val="005C0469"/>
    <w:rsid w:val="005C2B5E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176C"/>
    <w:rsid w:val="006334BF"/>
    <w:rsid w:val="00635A54"/>
    <w:rsid w:val="006422B2"/>
    <w:rsid w:val="0064231B"/>
    <w:rsid w:val="00642549"/>
    <w:rsid w:val="00646BA0"/>
    <w:rsid w:val="00650ACE"/>
    <w:rsid w:val="00661A62"/>
    <w:rsid w:val="006644CA"/>
    <w:rsid w:val="006731D9"/>
    <w:rsid w:val="00674C7B"/>
    <w:rsid w:val="00675D53"/>
    <w:rsid w:val="00675EEB"/>
    <w:rsid w:val="006822BC"/>
    <w:rsid w:val="00684827"/>
    <w:rsid w:val="006A60AA"/>
    <w:rsid w:val="006B034F"/>
    <w:rsid w:val="006B15B3"/>
    <w:rsid w:val="006B5117"/>
    <w:rsid w:val="006E0CFA"/>
    <w:rsid w:val="006E6205"/>
    <w:rsid w:val="006F1DF8"/>
    <w:rsid w:val="00700F50"/>
    <w:rsid w:val="00701800"/>
    <w:rsid w:val="00703E4D"/>
    <w:rsid w:val="00705CEB"/>
    <w:rsid w:val="007063EE"/>
    <w:rsid w:val="007120CD"/>
    <w:rsid w:val="00716CFE"/>
    <w:rsid w:val="00720D3C"/>
    <w:rsid w:val="00725708"/>
    <w:rsid w:val="0072752D"/>
    <w:rsid w:val="00732D7A"/>
    <w:rsid w:val="00740A47"/>
    <w:rsid w:val="00746ABD"/>
    <w:rsid w:val="00762FA0"/>
    <w:rsid w:val="0076796E"/>
    <w:rsid w:val="0077418F"/>
    <w:rsid w:val="00775C44"/>
    <w:rsid w:val="007924CE"/>
    <w:rsid w:val="007929DD"/>
    <w:rsid w:val="00795AFA"/>
    <w:rsid w:val="007A4742"/>
    <w:rsid w:val="007B0251"/>
    <w:rsid w:val="007B7BBB"/>
    <w:rsid w:val="007C2F7E"/>
    <w:rsid w:val="007C3506"/>
    <w:rsid w:val="007C6235"/>
    <w:rsid w:val="007D1990"/>
    <w:rsid w:val="007D2C34"/>
    <w:rsid w:val="007D38BD"/>
    <w:rsid w:val="007D3F21"/>
    <w:rsid w:val="007E1691"/>
    <w:rsid w:val="007E341A"/>
    <w:rsid w:val="007F126F"/>
    <w:rsid w:val="00806134"/>
    <w:rsid w:val="008108C4"/>
    <w:rsid w:val="00816376"/>
    <w:rsid w:val="008163FD"/>
    <w:rsid w:val="0082264B"/>
    <w:rsid w:val="00830B70"/>
    <w:rsid w:val="00840749"/>
    <w:rsid w:val="00846D0D"/>
    <w:rsid w:val="00853273"/>
    <w:rsid w:val="008740BF"/>
    <w:rsid w:val="0087452F"/>
    <w:rsid w:val="00875528"/>
    <w:rsid w:val="008765AD"/>
    <w:rsid w:val="00884686"/>
    <w:rsid w:val="00884844"/>
    <w:rsid w:val="00897FD8"/>
    <w:rsid w:val="008A332F"/>
    <w:rsid w:val="008A52F6"/>
    <w:rsid w:val="008C4978"/>
    <w:rsid w:val="008C4BCD"/>
    <w:rsid w:val="008C6721"/>
    <w:rsid w:val="008D2FF8"/>
    <w:rsid w:val="008D3826"/>
    <w:rsid w:val="008D4D11"/>
    <w:rsid w:val="008F019E"/>
    <w:rsid w:val="008F2D9B"/>
    <w:rsid w:val="00900816"/>
    <w:rsid w:val="00907F6D"/>
    <w:rsid w:val="00911190"/>
    <w:rsid w:val="0091332C"/>
    <w:rsid w:val="00924C95"/>
    <w:rsid w:val="009256F2"/>
    <w:rsid w:val="00933BEC"/>
    <w:rsid w:val="00936729"/>
    <w:rsid w:val="00941B30"/>
    <w:rsid w:val="0095183B"/>
    <w:rsid w:val="00952126"/>
    <w:rsid w:val="00952617"/>
    <w:rsid w:val="00955C46"/>
    <w:rsid w:val="009663A6"/>
    <w:rsid w:val="009664B2"/>
    <w:rsid w:val="009672CB"/>
    <w:rsid w:val="00971A40"/>
    <w:rsid w:val="00972FC0"/>
    <w:rsid w:val="00976434"/>
    <w:rsid w:val="0098430A"/>
    <w:rsid w:val="00992EA3"/>
    <w:rsid w:val="00994C1C"/>
    <w:rsid w:val="009967CA"/>
    <w:rsid w:val="009A17FF"/>
    <w:rsid w:val="009B4423"/>
    <w:rsid w:val="009C6140"/>
    <w:rsid w:val="009D2FA4"/>
    <w:rsid w:val="009D7D8A"/>
    <w:rsid w:val="009E0FBC"/>
    <w:rsid w:val="009E4C67"/>
    <w:rsid w:val="009F09BF"/>
    <w:rsid w:val="009F1043"/>
    <w:rsid w:val="009F1DC8"/>
    <w:rsid w:val="009F437E"/>
    <w:rsid w:val="00A00532"/>
    <w:rsid w:val="00A01ADF"/>
    <w:rsid w:val="00A073F2"/>
    <w:rsid w:val="00A11788"/>
    <w:rsid w:val="00A12827"/>
    <w:rsid w:val="00A30847"/>
    <w:rsid w:val="00A36AE2"/>
    <w:rsid w:val="00A43E49"/>
    <w:rsid w:val="00A44EA2"/>
    <w:rsid w:val="00A51BFA"/>
    <w:rsid w:val="00A56D63"/>
    <w:rsid w:val="00A56E6A"/>
    <w:rsid w:val="00A67685"/>
    <w:rsid w:val="00A728AE"/>
    <w:rsid w:val="00A804AE"/>
    <w:rsid w:val="00A86449"/>
    <w:rsid w:val="00A87C1C"/>
    <w:rsid w:val="00AA2BD1"/>
    <w:rsid w:val="00AA4CAB"/>
    <w:rsid w:val="00AA51AD"/>
    <w:rsid w:val="00AB2E01"/>
    <w:rsid w:val="00AC001C"/>
    <w:rsid w:val="00AC0674"/>
    <w:rsid w:val="00AC7E26"/>
    <w:rsid w:val="00AD45BB"/>
    <w:rsid w:val="00AE0500"/>
    <w:rsid w:val="00AE1643"/>
    <w:rsid w:val="00AE3A6C"/>
    <w:rsid w:val="00AF09B8"/>
    <w:rsid w:val="00AF49BE"/>
    <w:rsid w:val="00AF567D"/>
    <w:rsid w:val="00B010E1"/>
    <w:rsid w:val="00B05AD5"/>
    <w:rsid w:val="00B11AB9"/>
    <w:rsid w:val="00B17709"/>
    <w:rsid w:val="00B2608D"/>
    <w:rsid w:val="00B374BF"/>
    <w:rsid w:val="00B41415"/>
    <w:rsid w:val="00B440C3"/>
    <w:rsid w:val="00B50560"/>
    <w:rsid w:val="00B64B3C"/>
    <w:rsid w:val="00B673C6"/>
    <w:rsid w:val="00B74859"/>
    <w:rsid w:val="00B77DE1"/>
    <w:rsid w:val="00B8519B"/>
    <w:rsid w:val="00B87D3D"/>
    <w:rsid w:val="00B9564F"/>
    <w:rsid w:val="00BA481C"/>
    <w:rsid w:val="00BB059E"/>
    <w:rsid w:val="00BB2420"/>
    <w:rsid w:val="00BB34C0"/>
    <w:rsid w:val="00BB5ACE"/>
    <w:rsid w:val="00BB6B6B"/>
    <w:rsid w:val="00BC1BD2"/>
    <w:rsid w:val="00BC6BE4"/>
    <w:rsid w:val="00BE47CD"/>
    <w:rsid w:val="00BE5BF9"/>
    <w:rsid w:val="00BF5EB5"/>
    <w:rsid w:val="00C1106C"/>
    <w:rsid w:val="00C126D1"/>
    <w:rsid w:val="00C16BC9"/>
    <w:rsid w:val="00C17BBA"/>
    <w:rsid w:val="00C26361"/>
    <w:rsid w:val="00C302F1"/>
    <w:rsid w:val="00C34C11"/>
    <w:rsid w:val="00C42AEA"/>
    <w:rsid w:val="00C53607"/>
    <w:rsid w:val="00C57985"/>
    <w:rsid w:val="00C66086"/>
    <w:rsid w:val="00C66744"/>
    <w:rsid w:val="00C6751B"/>
    <w:rsid w:val="00C67544"/>
    <w:rsid w:val="00C74DF8"/>
    <w:rsid w:val="00C80203"/>
    <w:rsid w:val="00C80898"/>
    <w:rsid w:val="00C81DB1"/>
    <w:rsid w:val="00C94B54"/>
    <w:rsid w:val="00CA0B3B"/>
    <w:rsid w:val="00CA516B"/>
    <w:rsid w:val="00CC7E21"/>
    <w:rsid w:val="00CD24A1"/>
    <w:rsid w:val="00CD36C6"/>
    <w:rsid w:val="00CE0416"/>
    <w:rsid w:val="00CE7180"/>
    <w:rsid w:val="00CE74F9"/>
    <w:rsid w:val="00CE7777"/>
    <w:rsid w:val="00CF2E64"/>
    <w:rsid w:val="00D12182"/>
    <w:rsid w:val="00D16FAD"/>
    <w:rsid w:val="00D25CFE"/>
    <w:rsid w:val="00D26B38"/>
    <w:rsid w:val="00D30B4E"/>
    <w:rsid w:val="00D30DD2"/>
    <w:rsid w:val="00D41A6F"/>
    <w:rsid w:val="00D44E6F"/>
    <w:rsid w:val="00D4607F"/>
    <w:rsid w:val="00D468AC"/>
    <w:rsid w:val="00D52DC4"/>
    <w:rsid w:val="00D57025"/>
    <w:rsid w:val="00D57765"/>
    <w:rsid w:val="00D601A2"/>
    <w:rsid w:val="00D621FC"/>
    <w:rsid w:val="00D6647F"/>
    <w:rsid w:val="00D77F50"/>
    <w:rsid w:val="00D859F4"/>
    <w:rsid w:val="00D85A52"/>
    <w:rsid w:val="00D86FEC"/>
    <w:rsid w:val="00D92970"/>
    <w:rsid w:val="00D94BF9"/>
    <w:rsid w:val="00DA1816"/>
    <w:rsid w:val="00DA34DF"/>
    <w:rsid w:val="00DA3598"/>
    <w:rsid w:val="00DB69FD"/>
    <w:rsid w:val="00DB780F"/>
    <w:rsid w:val="00DC0A8A"/>
    <w:rsid w:val="00DC1705"/>
    <w:rsid w:val="00DC39A9"/>
    <w:rsid w:val="00DC4C79"/>
    <w:rsid w:val="00DE5298"/>
    <w:rsid w:val="00DE6249"/>
    <w:rsid w:val="00DE731D"/>
    <w:rsid w:val="00DF7010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E7A"/>
    <w:rsid w:val="00E55EB0"/>
    <w:rsid w:val="00E57BB7"/>
    <w:rsid w:val="00E61977"/>
    <w:rsid w:val="00E61CB0"/>
    <w:rsid w:val="00E71256"/>
    <w:rsid w:val="00E71BCF"/>
    <w:rsid w:val="00E81D7C"/>
    <w:rsid w:val="00E8204F"/>
    <w:rsid w:val="00E834BB"/>
    <w:rsid w:val="00E83FA4"/>
    <w:rsid w:val="00E86020"/>
    <w:rsid w:val="00EA067A"/>
    <w:rsid w:val="00EA0B4F"/>
    <w:rsid w:val="00EC2941"/>
    <w:rsid w:val="00EC2AFC"/>
    <w:rsid w:val="00ED736D"/>
    <w:rsid w:val="00EE489E"/>
    <w:rsid w:val="00F04D06"/>
    <w:rsid w:val="00F07C3D"/>
    <w:rsid w:val="00F138F7"/>
    <w:rsid w:val="00F2008A"/>
    <w:rsid w:val="00F21D9E"/>
    <w:rsid w:val="00F25348"/>
    <w:rsid w:val="00F45506"/>
    <w:rsid w:val="00F60062"/>
    <w:rsid w:val="00F613CC"/>
    <w:rsid w:val="00F62316"/>
    <w:rsid w:val="00F7361E"/>
    <w:rsid w:val="00F76777"/>
    <w:rsid w:val="00F812AD"/>
    <w:rsid w:val="00F83F2F"/>
    <w:rsid w:val="00F86555"/>
    <w:rsid w:val="00F96FBB"/>
    <w:rsid w:val="00FB0C29"/>
    <w:rsid w:val="00FB2C00"/>
    <w:rsid w:val="00FC3B03"/>
    <w:rsid w:val="00FC68D1"/>
    <w:rsid w:val="00FD1775"/>
    <w:rsid w:val="00FD185D"/>
    <w:rsid w:val="00FD4233"/>
    <w:rsid w:val="00FE0BDE"/>
    <w:rsid w:val="00FE4BB5"/>
    <w:rsid w:val="00FF03A2"/>
    <w:rsid w:val="00FF22C4"/>
    <w:rsid w:val="00FF26AE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F1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8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8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28A0"/>
    <w:rPr>
      <w:vertAlign w:val="superscript"/>
    </w:rPr>
  </w:style>
  <w:style w:type="character" w:customStyle="1" w:styleId="td-label-value">
    <w:name w:val="td-label-value"/>
    <w:basedOn w:val="Domylnaczcionkaakapitu"/>
    <w:rsid w:val="002D1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8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8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28A0"/>
    <w:rPr>
      <w:vertAlign w:val="superscript"/>
    </w:rPr>
  </w:style>
  <w:style w:type="character" w:customStyle="1" w:styleId="td-label-value">
    <w:name w:val="td-label-value"/>
    <w:basedOn w:val="Domylnaczcionkaakapitu"/>
    <w:rsid w:val="002D1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71056-B10B-4334-A9A7-B21989A2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1715</Words>
  <Characters>10295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2019-09-06T07:53:00Z</dcterms:created>
  <dcterms:modified xsi:type="dcterms:W3CDTF">2019-09-06T07:53:00Z</dcterms:modified>
</cp:coreProperties>
</file>